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2F2F2" w:themeColor="background1" w:themeShade="F2"/>
  <w:body>
    <w:p w14:paraId="010D6691" w14:textId="77777777" w:rsidR="00BE2393" w:rsidRDefault="00BE2393" w:rsidP="00B0346D">
      <w:pPr>
        <w:pStyle w:val="Corpsdetexte2"/>
        <w:ind w:left="-142" w:firstLine="142"/>
        <w:jc w:val="left"/>
        <w:rPr>
          <w:rFonts w:ascii="Calibri" w:hAnsi="Calibri"/>
          <w:lang w:val="fr-FR"/>
        </w:rPr>
      </w:pPr>
    </w:p>
    <w:p w14:paraId="1102D67D" w14:textId="0DA15382" w:rsidR="00B0346D" w:rsidRDefault="00AD4703" w:rsidP="00B0346D">
      <w:pPr>
        <w:pStyle w:val="Corpsdetexte2"/>
        <w:ind w:left="-142" w:firstLine="142"/>
        <w:jc w:val="left"/>
        <w:rPr>
          <w:rFonts w:ascii="Calibri" w:hAnsi="Calibri"/>
          <w:lang w:val="fr-FR"/>
        </w:rPr>
      </w:pPr>
      <w:r>
        <w:rPr>
          <w:rFonts w:ascii="Calibri" w:hAnsi="Calibri"/>
          <w:i/>
          <w:noProof/>
          <w:sz w:val="18"/>
          <w:lang w:val="fr-FR" w:eastAsia="fr-FR"/>
        </w:rPr>
        <mc:AlternateContent>
          <mc:Choice Requires="wps">
            <w:drawing>
              <wp:anchor distT="0" distB="0" distL="114300" distR="114300" simplePos="0" relativeHeight="251659264" behindDoc="1" locked="0" layoutInCell="1" allowOverlap="1" wp14:anchorId="558E5A30" wp14:editId="0C939967">
                <wp:simplePos x="0" y="0"/>
                <wp:positionH relativeFrom="column">
                  <wp:posOffset>2150745</wp:posOffset>
                </wp:positionH>
                <wp:positionV relativeFrom="paragraph">
                  <wp:posOffset>82550</wp:posOffset>
                </wp:positionV>
                <wp:extent cx="4711700" cy="7632700"/>
                <wp:effectExtent l="0" t="0" r="12700" b="254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0" cy="763270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A28A2" id="Rectangle 3" o:spid="_x0000_s1026" style="position:absolute;margin-left:169.35pt;margin-top:6.5pt;width:371pt;height:6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" fillcolor="#f2f2f2" strokecolor="white"/>
            </w:pict>
          </mc:Fallback>
        </mc:AlternateContent>
      </w:r>
    </w:p>
    <w:p w14:paraId="34EB28FE" w14:textId="5C1AFA6A" w:rsidR="00B0346D" w:rsidRDefault="00B0346D" w:rsidP="00B0346D">
      <w:pPr>
        <w:pBdr>
          <w:bottom w:val="single" w:sz="12" w:space="0" w:color="auto"/>
        </w:pBdr>
        <w:jc w:val="left"/>
        <w:rPr>
          <w:rFonts w:ascii="Calibri" w:hAnsi="Calibri"/>
          <w:lang w:val="fr-FR"/>
        </w:rPr>
      </w:pPr>
    </w:p>
    <w:p w14:paraId="3C9058DD" w14:textId="77777777" w:rsidR="00B0346D" w:rsidRPr="00DA23A1" w:rsidRDefault="00B0346D" w:rsidP="00B0346D">
      <w:pPr>
        <w:pBdr>
          <w:bottom w:val="single" w:sz="12" w:space="0" w:color="auto"/>
        </w:pBdr>
        <w:jc w:val="left"/>
        <w:rPr>
          <w:rFonts w:ascii="Calibri" w:hAnsi="Calibri"/>
          <w:lang w:val="fr-FR"/>
        </w:rPr>
      </w:pPr>
    </w:p>
    <w:p w14:paraId="08ADDFCB" w14:textId="77777777" w:rsidR="00B0346D" w:rsidRPr="00DA23A1" w:rsidRDefault="00B0346D" w:rsidP="00B0346D">
      <w:pPr>
        <w:pStyle w:val="Corpsdetexte2"/>
        <w:rPr>
          <w:rFonts w:ascii="Calibri" w:hAnsi="Calibri"/>
          <w:lang w:val="fr-FR"/>
        </w:rPr>
      </w:pPr>
      <w:r>
        <w:rPr>
          <w:rFonts w:ascii="Calibri" w:hAnsi="Calibri"/>
          <w:noProof/>
          <w:lang w:val="fr-FR" w:eastAsia="fr-FR"/>
        </w:rPr>
        <mc:AlternateContent>
          <mc:Choice Requires="wps">
            <w:drawing>
              <wp:anchor distT="0" distB="0" distL="114300" distR="114300" simplePos="0" relativeHeight="251661312" behindDoc="1" locked="0" layoutInCell="1" allowOverlap="1" wp14:anchorId="5A87ECCD" wp14:editId="16DB1AED">
                <wp:simplePos x="0" y="0"/>
                <wp:positionH relativeFrom="column">
                  <wp:posOffset>7800</wp:posOffset>
                </wp:positionH>
                <wp:positionV relativeFrom="paragraph">
                  <wp:posOffset>39825</wp:posOffset>
                </wp:positionV>
                <wp:extent cx="6347638" cy="724619"/>
                <wp:effectExtent l="0" t="0" r="15240" b="184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7638" cy="724619"/>
                        </a:xfrm>
                        <a:prstGeom prst="rect">
                          <a:avLst/>
                        </a:prstGeom>
                        <a:solidFill>
                          <a:srgbClr val="FFFFCC"/>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ED0F6" id="Rectangle 2" o:spid="_x0000_s1026" style="position:absolute;margin-left:.6pt;margin-top:3.15pt;width:499.8pt;height:5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" fillcolor="#ffc" strokecolor="white"/>
            </w:pict>
          </mc:Fallback>
        </mc:AlternateContent>
      </w:r>
    </w:p>
    <w:p w14:paraId="5CC49929" w14:textId="21370242" w:rsidR="0051256E" w:rsidRDefault="00B0346D" w:rsidP="0051256E">
      <w:pPr>
        <w:pStyle w:val="Corpsdetexte2"/>
        <w:rPr>
          <w:rFonts w:ascii="Calibri" w:hAnsi="Calibri"/>
          <w:b/>
          <w:sz w:val="40"/>
          <w:szCs w:val="32"/>
          <w:lang w:val="fr-FR"/>
        </w:rPr>
      </w:pPr>
      <w:r w:rsidRPr="00DA23A1">
        <w:rPr>
          <w:rFonts w:ascii="Calibri" w:hAnsi="Calibri"/>
          <w:b/>
          <w:sz w:val="40"/>
          <w:szCs w:val="32"/>
          <w:lang w:val="fr-FR"/>
        </w:rPr>
        <w:t xml:space="preserve">Appel </w:t>
      </w:r>
      <w:r w:rsidR="00040432">
        <w:rPr>
          <w:rFonts w:ascii="Calibri" w:hAnsi="Calibri"/>
          <w:b/>
          <w:sz w:val="40"/>
          <w:szCs w:val="32"/>
          <w:lang w:val="fr-FR"/>
        </w:rPr>
        <w:t>d’O</w:t>
      </w:r>
      <w:r>
        <w:rPr>
          <w:rFonts w:ascii="Calibri" w:hAnsi="Calibri"/>
          <w:b/>
          <w:sz w:val="40"/>
          <w:szCs w:val="32"/>
          <w:lang w:val="fr-FR"/>
        </w:rPr>
        <w:t xml:space="preserve">ffres </w:t>
      </w:r>
      <w:r w:rsidR="00EA29B6">
        <w:rPr>
          <w:rFonts w:ascii="Calibri" w:hAnsi="Calibri"/>
          <w:b/>
          <w:sz w:val="40"/>
          <w:szCs w:val="32"/>
          <w:lang w:val="fr-FR"/>
        </w:rPr>
        <w:t>OUVERT</w:t>
      </w:r>
      <w:r w:rsidR="0051256E">
        <w:rPr>
          <w:rFonts w:ascii="Calibri" w:hAnsi="Calibri"/>
          <w:b/>
          <w:sz w:val="40"/>
          <w:szCs w:val="32"/>
          <w:lang w:val="fr-FR"/>
        </w:rPr>
        <w:t xml:space="preserve"> – </w:t>
      </w:r>
    </w:p>
    <w:p w14:paraId="6EE9EFF6" w14:textId="2FADB250" w:rsidR="0051256E" w:rsidRPr="0051256E" w:rsidRDefault="0051256E" w:rsidP="0051256E">
      <w:pPr>
        <w:pStyle w:val="Corpsdetexte2"/>
        <w:rPr>
          <w:rFonts w:ascii="Arial Narrow" w:hAnsi="Arial Narrow"/>
          <w:sz w:val="28"/>
          <w:szCs w:val="32"/>
          <w:lang w:val="fr-FR"/>
        </w:rPr>
      </w:pPr>
      <w:r>
        <w:rPr>
          <w:rFonts w:ascii="Arial Narrow" w:hAnsi="Arial Narrow"/>
          <w:sz w:val="28"/>
          <w:szCs w:val="32"/>
          <w:lang w:val="fr-FR"/>
        </w:rPr>
        <w:t>R</w:t>
      </w:r>
      <w:r w:rsidRPr="007D5D9E">
        <w:rPr>
          <w:rFonts w:ascii="Arial Narrow" w:hAnsi="Arial Narrow"/>
          <w:sz w:val="28"/>
          <w:szCs w:val="32"/>
          <w:lang w:val="fr-FR"/>
        </w:rPr>
        <w:t xml:space="preserve">éférence </w:t>
      </w:r>
      <w:bookmarkStart w:id="0" w:name="_Hlk205975558"/>
      <w:r w:rsidRPr="007D5D9E">
        <w:rPr>
          <w:rFonts w:ascii="Arial Narrow" w:hAnsi="Arial Narrow"/>
          <w:sz w:val="28"/>
          <w:szCs w:val="32"/>
          <w:lang w:val="fr-FR"/>
        </w:rPr>
        <w:t>[</w:t>
      </w:r>
      <w:r w:rsidR="0096523B">
        <w:rPr>
          <w:rFonts w:ascii="Arial Narrow" w:hAnsi="Arial Narrow"/>
          <w:sz w:val="28"/>
          <w:szCs w:val="32"/>
          <w:lang w:val="fr-FR"/>
        </w:rPr>
        <w:t>2025</w:t>
      </w:r>
      <w:r w:rsidRPr="0096523B">
        <w:rPr>
          <w:rFonts w:ascii="Arial Narrow" w:hAnsi="Arial Narrow"/>
          <w:sz w:val="28"/>
          <w:szCs w:val="32"/>
          <w:lang w:val="fr-FR"/>
        </w:rPr>
        <w:t xml:space="preserve"> /</w:t>
      </w:r>
      <w:r w:rsidR="00C2376F">
        <w:rPr>
          <w:rFonts w:ascii="Arial Narrow" w:hAnsi="Arial Narrow"/>
          <w:sz w:val="28"/>
          <w:szCs w:val="32"/>
          <w:lang w:val="fr-FR"/>
        </w:rPr>
        <w:t xml:space="preserve">Coordo </w:t>
      </w:r>
      <w:r w:rsidR="00F4426B">
        <w:rPr>
          <w:rFonts w:ascii="Arial Narrow" w:hAnsi="Arial Narrow"/>
          <w:sz w:val="28"/>
          <w:szCs w:val="32"/>
          <w:lang w:val="fr-FR"/>
        </w:rPr>
        <w:t>BF181</w:t>
      </w:r>
      <w:r w:rsidRPr="0096523B">
        <w:rPr>
          <w:rFonts w:ascii="Arial Narrow" w:hAnsi="Arial Narrow"/>
          <w:sz w:val="28"/>
          <w:szCs w:val="32"/>
          <w:lang w:val="fr-FR"/>
        </w:rPr>
        <w:t>/N°</w:t>
      </w:r>
      <w:r w:rsidR="007B1E6F">
        <w:rPr>
          <w:rFonts w:ascii="Arial Narrow" w:hAnsi="Arial Narrow"/>
          <w:sz w:val="28"/>
          <w:szCs w:val="32"/>
          <w:lang w:val="fr-FR"/>
        </w:rPr>
        <w:t>001</w:t>
      </w:r>
      <w:r w:rsidRPr="007D5D9E">
        <w:rPr>
          <w:rFonts w:ascii="Arial Narrow" w:hAnsi="Arial Narrow"/>
          <w:sz w:val="28"/>
          <w:szCs w:val="32"/>
          <w:lang w:val="fr-FR"/>
        </w:rPr>
        <w:t>]</w:t>
      </w:r>
      <w:bookmarkEnd w:id="0"/>
    </w:p>
    <w:p w14:paraId="008FA007" w14:textId="77777777" w:rsidR="00B0346D" w:rsidRPr="00DA23A1" w:rsidRDefault="00B0346D" w:rsidP="00EA29B6">
      <w:pPr>
        <w:pBdr>
          <w:bottom w:val="single" w:sz="12" w:space="1" w:color="auto"/>
        </w:pBdr>
        <w:rPr>
          <w:rFonts w:ascii="Calibri" w:hAnsi="Calibri"/>
          <w:lang w:val="fr-FR"/>
        </w:rPr>
      </w:pPr>
    </w:p>
    <w:p w14:paraId="20FAD289" w14:textId="77777777" w:rsidR="00B0346D" w:rsidRDefault="00B0346D" w:rsidP="00B0346D">
      <w:pPr>
        <w:rPr>
          <w:b/>
          <w:u w:val="single"/>
          <w:lang w:val="fr-FR"/>
        </w:rPr>
      </w:pPr>
    </w:p>
    <w:p w14:paraId="516B88C4" w14:textId="77777777" w:rsidR="00B0346D" w:rsidRPr="00DA23A1" w:rsidRDefault="00B0346D" w:rsidP="00B0346D">
      <w:pPr>
        <w:rPr>
          <w:b/>
          <w:u w:val="single"/>
          <w:lang w:val="fr-F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6521"/>
      </w:tblGrid>
      <w:tr w:rsidR="00B0346D" w:rsidRPr="00256E21" w14:paraId="3405468C" w14:textId="77777777" w:rsidTr="00FF300E">
        <w:tc>
          <w:tcPr>
            <w:tcW w:w="3118" w:type="dxa"/>
            <w:tcBorders>
              <w:left w:val="nil"/>
              <w:right w:val="single" w:sz="4" w:space="0" w:color="FFFFFF" w:themeColor="background1"/>
            </w:tcBorders>
          </w:tcPr>
          <w:p w14:paraId="256AB8FC" w14:textId="77777777" w:rsidR="00B0346D" w:rsidRPr="00850FCF" w:rsidRDefault="00B0346D" w:rsidP="00D23DD5">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OBJET DE L’APPEL D’OFFRES :</w:t>
            </w:r>
          </w:p>
        </w:tc>
        <w:tc>
          <w:tcPr>
            <w:tcW w:w="6521" w:type="dxa"/>
            <w:tcBorders>
              <w:left w:val="single" w:sz="4" w:space="0" w:color="FFFFFF" w:themeColor="background1"/>
              <w:right w:val="nil"/>
            </w:tcBorders>
          </w:tcPr>
          <w:p w14:paraId="3D70E5F2" w14:textId="32D0F6B3" w:rsidR="0051256E" w:rsidRPr="00033B06" w:rsidRDefault="00BA1E43" w:rsidP="0051256E">
            <w:pPr>
              <w:overflowPunct/>
              <w:autoSpaceDE/>
              <w:autoSpaceDN/>
              <w:adjustRightInd/>
              <w:textAlignment w:val="top"/>
              <w:rPr>
                <w:rFonts w:asciiTheme="majorHAnsi" w:hAnsiTheme="majorHAnsi" w:cstheme="majorHAnsi"/>
                <w:sz w:val="24"/>
                <w:szCs w:val="24"/>
                <w:lang w:val="fr-FR"/>
              </w:rPr>
            </w:pPr>
            <w:bookmarkStart w:id="1" w:name="_Hlk205972945"/>
            <w:r w:rsidRPr="00D2030A">
              <w:rPr>
                <w:rFonts w:eastAsiaTheme="majorEastAsia"/>
                <w:lang w:val="fr-FR"/>
              </w:rPr>
              <w:t>COORDO BF181</w:t>
            </w:r>
            <w:r w:rsidR="0051256E" w:rsidRPr="00033B06">
              <w:rPr>
                <w:rFonts w:ascii="Calibri" w:hAnsi="Calibri"/>
                <w:sz w:val="24"/>
                <w:lang w:val="fr-FR"/>
              </w:rPr>
              <w:t xml:space="preserve">, </w:t>
            </w:r>
            <w:r w:rsidR="0051256E" w:rsidRPr="00033B06">
              <w:rPr>
                <w:rFonts w:asciiTheme="majorHAnsi" w:hAnsiTheme="majorHAnsi" w:cstheme="majorHAnsi"/>
                <w:sz w:val="24"/>
                <w:szCs w:val="24"/>
                <w:lang w:val="fr-FR"/>
              </w:rPr>
              <w:t>référence</w:t>
            </w:r>
            <w:r w:rsidR="0051256E" w:rsidRPr="007D5D9E">
              <w:rPr>
                <w:rFonts w:asciiTheme="majorHAnsi" w:hAnsiTheme="majorHAnsi" w:cstheme="majorHAnsi"/>
                <w:sz w:val="24"/>
                <w:szCs w:val="24"/>
                <w:lang w:val="fr-FR"/>
              </w:rPr>
              <w:t xml:space="preserve"> </w:t>
            </w:r>
            <w:r w:rsidRPr="00BA1E43">
              <w:rPr>
                <w:rFonts w:asciiTheme="majorHAnsi" w:hAnsiTheme="majorHAnsi" w:cstheme="majorHAnsi"/>
                <w:sz w:val="24"/>
                <w:szCs w:val="24"/>
                <w:lang w:val="fr-FR"/>
              </w:rPr>
              <w:t>[</w:t>
            </w:r>
            <w:r w:rsidRPr="00033B06">
              <w:rPr>
                <w:rFonts w:asciiTheme="majorHAnsi" w:hAnsiTheme="majorHAnsi" w:cstheme="majorHAnsi"/>
                <w:sz w:val="24"/>
                <w:szCs w:val="24"/>
                <w:lang w:val="fr-FR"/>
              </w:rPr>
              <w:t>2025 /BF181/N°001]</w:t>
            </w:r>
          </w:p>
          <w:bookmarkEnd w:id="1"/>
          <w:p w14:paraId="0A475B64" w14:textId="5172D562" w:rsidR="00B0346D" w:rsidRPr="00033B06" w:rsidRDefault="00B0346D" w:rsidP="00D23DD5">
            <w:pPr>
              <w:overflowPunct/>
              <w:autoSpaceDE/>
              <w:autoSpaceDN/>
              <w:adjustRightInd/>
              <w:textAlignment w:val="top"/>
              <w:rPr>
                <w:rFonts w:ascii="Calibri" w:hAnsi="Calibri"/>
                <w:sz w:val="24"/>
                <w:lang w:val="fr-FR"/>
              </w:rPr>
            </w:pPr>
          </w:p>
          <w:p w14:paraId="6A945E79" w14:textId="77777777" w:rsidR="001A5B9B" w:rsidRPr="00033B06" w:rsidRDefault="001A5B9B" w:rsidP="00D23DD5">
            <w:pPr>
              <w:overflowPunct/>
              <w:autoSpaceDE/>
              <w:autoSpaceDN/>
              <w:adjustRightInd/>
              <w:textAlignment w:val="top"/>
              <w:rPr>
                <w:rFonts w:ascii="Calibri" w:hAnsi="Calibri"/>
                <w:sz w:val="24"/>
                <w:lang w:val="fr-FR"/>
              </w:rPr>
            </w:pPr>
          </w:p>
          <w:p w14:paraId="58F92517" w14:textId="77777777" w:rsidR="001A5B9B" w:rsidRPr="00033B06" w:rsidRDefault="001A5B9B" w:rsidP="00D23DD5">
            <w:pPr>
              <w:overflowPunct/>
              <w:autoSpaceDE/>
              <w:autoSpaceDN/>
              <w:adjustRightInd/>
              <w:textAlignment w:val="top"/>
              <w:rPr>
                <w:rFonts w:ascii="Calibri" w:hAnsi="Calibri"/>
                <w:sz w:val="24"/>
                <w:lang w:val="fr-FR"/>
              </w:rPr>
            </w:pPr>
          </w:p>
          <w:p w14:paraId="6E89B583" w14:textId="77777777" w:rsidR="004A7DC5" w:rsidRPr="00033B06" w:rsidRDefault="004A7DC5" w:rsidP="00D23DD5">
            <w:pPr>
              <w:overflowPunct/>
              <w:autoSpaceDE/>
              <w:autoSpaceDN/>
              <w:adjustRightInd/>
              <w:textAlignment w:val="top"/>
              <w:rPr>
                <w:rFonts w:ascii="Calibri" w:hAnsi="Calibri"/>
                <w:sz w:val="24"/>
                <w:lang w:val="fr-FR"/>
              </w:rPr>
            </w:pPr>
          </w:p>
        </w:tc>
      </w:tr>
      <w:tr w:rsidR="00B0346D" w:rsidRPr="00CE1414" w14:paraId="411F2211" w14:textId="77777777" w:rsidTr="00FF300E">
        <w:trPr>
          <w:trHeight w:val="537"/>
        </w:trPr>
        <w:tc>
          <w:tcPr>
            <w:tcW w:w="3118" w:type="dxa"/>
            <w:tcBorders>
              <w:left w:val="nil"/>
              <w:bottom w:val="single" w:sz="4" w:space="0" w:color="FFFFFF" w:themeColor="background1"/>
              <w:right w:val="single" w:sz="4" w:space="0" w:color="FFFFFF" w:themeColor="background1"/>
            </w:tcBorders>
            <w:vAlign w:val="center"/>
          </w:tcPr>
          <w:p w14:paraId="76D1A041"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TYPE D’APPEL D’OFFRES :</w:t>
            </w:r>
          </w:p>
        </w:tc>
        <w:tc>
          <w:tcPr>
            <w:tcW w:w="6521" w:type="dxa"/>
            <w:tcBorders>
              <w:left w:val="single" w:sz="4" w:space="0" w:color="FFFFFF" w:themeColor="background1"/>
              <w:right w:val="nil"/>
            </w:tcBorders>
            <w:vAlign w:val="center"/>
          </w:tcPr>
          <w:p w14:paraId="62FDE3F5" w14:textId="651353B3" w:rsidR="00B0346D" w:rsidRPr="00031CAB" w:rsidRDefault="00B0346D" w:rsidP="00EA29B6">
            <w:pPr>
              <w:overflowPunct/>
              <w:autoSpaceDE/>
              <w:autoSpaceDN/>
              <w:adjustRightInd/>
              <w:jc w:val="left"/>
              <w:textAlignment w:val="top"/>
              <w:rPr>
                <w:rFonts w:ascii="Calibri" w:hAnsi="Calibri"/>
                <w:b/>
                <w:sz w:val="22"/>
                <w:lang w:val="fr-FR"/>
              </w:rPr>
            </w:pPr>
            <w:r w:rsidRPr="00031CAB">
              <w:rPr>
                <w:rFonts w:ascii="Calibri" w:hAnsi="Calibri"/>
                <w:sz w:val="22"/>
                <w:lang w:val="fr-FR"/>
              </w:rPr>
              <w:t xml:space="preserve">Appel d’offres </w:t>
            </w:r>
            <w:r w:rsidR="00EA29B6">
              <w:rPr>
                <w:rFonts w:ascii="Calibri" w:hAnsi="Calibri"/>
                <w:sz w:val="22"/>
                <w:lang w:val="fr-FR"/>
              </w:rPr>
              <w:t>OUVERT</w:t>
            </w:r>
          </w:p>
        </w:tc>
      </w:tr>
      <w:tr w:rsidR="00B0346D" w:rsidRPr="00256E21" w14:paraId="7346C9C9" w14:textId="77777777" w:rsidTr="009647AA">
        <w:trPr>
          <w:trHeight w:val="702"/>
        </w:trPr>
        <w:tc>
          <w:tcPr>
            <w:tcW w:w="3118" w:type="dxa"/>
            <w:tcBorders>
              <w:top w:val="single" w:sz="4" w:space="0" w:color="FFFFFF" w:themeColor="background1"/>
              <w:left w:val="nil"/>
              <w:bottom w:val="single" w:sz="4" w:space="0" w:color="FFFFFF" w:themeColor="background1"/>
              <w:right w:val="single" w:sz="4" w:space="0" w:color="FFFFFF" w:themeColor="background1"/>
            </w:tcBorders>
            <w:vAlign w:val="center"/>
          </w:tcPr>
          <w:p w14:paraId="626ACDE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MODE DE DIFFUSION :</w:t>
            </w:r>
          </w:p>
        </w:tc>
        <w:tc>
          <w:tcPr>
            <w:tcW w:w="6521" w:type="dxa"/>
            <w:tcBorders>
              <w:left w:val="single" w:sz="4" w:space="0" w:color="FFFFFF" w:themeColor="background1"/>
              <w:right w:val="nil"/>
            </w:tcBorders>
            <w:vAlign w:val="center"/>
          </w:tcPr>
          <w:p w14:paraId="3668F333" w14:textId="1FA0813C" w:rsidR="00B0346D" w:rsidRPr="00EA29B6" w:rsidRDefault="00033B06" w:rsidP="000A5B1E">
            <w:pPr>
              <w:overflowPunct/>
              <w:autoSpaceDE/>
              <w:autoSpaceDN/>
              <w:adjustRightInd/>
              <w:jc w:val="left"/>
              <w:textAlignment w:val="top"/>
              <w:rPr>
                <w:rFonts w:ascii="Calibri" w:hAnsi="Calibri"/>
                <w:b/>
                <w:sz w:val="22"/>
                <w:highlight w:val="cyan"/>
                <w:lang w:val="fr-FR"/>
              </w:rPr>
            </w:pPr>
            <w:r w:rsidRPr="00D2030A">
              <w:rPr>
                <w:rFonts w:ascii="Calibri" w:hAnsi="Calibri"/>
                <w:sz w:val="22"/>
                <w:lang w:val="fr-FR"/>
              </w:rPr>
              <w:t>Publication sur le site Web et les Plateformes Spécialisées</w:t>
            </w:r>
          </w:p>
        </w:tc>
      </w:tr>
      <w:tr w:rsidR="00B0346D" w:rsidRPr="005D1F69" w14:paraId="37D3E259" w14:textId="77777777" w:rsidTr="00033B06">
        <w:trPr>
          <w:trHeight w:val="537"/>
        </w:trPr>
        <w:tc>
          <w:tcPr>
            <w:tcW w:w="3118" w:type="dxa"/>
            <w:tcBorders>
              <w:top w:val="single" w:sz="4" w:space="0" w:color="FFFFFF" w:themeColor="background1"/>
              <w:left w:val="nil"/>
              <w:bottom w:val="nil"/>
              <w:right w:val="single" w:sz="4" w:space="0" w:color="FFFFFF" w:themeColor="background1"/>
            </w:tcBorders>
            <w:vAlign w:val="center"/>
          </w:tcPr>
          <w:p w14:paraId="7DB8113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DATE DE DIFFUSION :</w:t>
            </w:r>
          </w:p>
        </w:tc>
        <w:tc>
          <w:tcPr>
            <w:tcW w:w="6521" w:type="dxa"/>
            <w:tcBorders>
              <w:left w:val="single" w:sz="4" w:space="0" w:color="FFFFFF" w:themeColor="background1"/>
              <w:right w:val="nil"/>
            </w:tcBorders>
            <w:shd w:val="clear" w:color="auto" w:fill="auto"/>
            <w:vAlign w:val="center"/>
          </w:tcPr>
          <w:p w14:paraId="1978514E" w14:textId="532EA9B2" w:rsidR="00B0346D" w:rsidRPr="00031CAB" w:rsidRDefault="00256E21" w:rsidP="00FF300E">
            <w:pPr>
              <w:overflowPunct/>
              <w:autoSpaceDE/>
              <w:autoSpaceDN/>
              <w:adjustRightInd/>
              <w:jc w:val="left"/>
              <w:textAlignment w:val="top"/>
              <w:rPr>
                <w:rFonts w:ascii="Calibri" w:hAnsi="Calibri"/>
                <w:b/>
                <w:sz w:val="22"/>
                <w:lang w:val="fr-FR"/>
              </w:rPr>
            </w:pPr>
            <w:r>
              <w:rPr>
                <w:rFonts w:ascii="Calibri" w:hAnsi="Calibri"/>
                <w:sz w:val="22"/>
                <w:lang w:val="fr-FR"/>
              </w:rPr>
              <w:t>01/09</w:t>
            </w:r>
            <w:r w:rsidR="00BA1E43" w:rsidRPr="00D2030A">
              <w:rPr>
                <w:rFonts w:ascii="Calibri" w:hAnsi="Calibri"/>
                <w:sz w:val="22"/>
                <w:lang w:val="fr-FR"/>
              </w:rPr>
              <w:t>/2025</w:t>
            </w:r>
          </w:p>
        </w:tc>
      </w:tr>
      <w:tr w:rsidR="00564834" w:rsidRPr="005D1F69" w14:paraId="6AB6FDE1" w14:textId="77777777" w:rsidTr="009647AA">
        <w:trPr>
          <w:trHeight w:val="537"/>
        </w:trPr>
        <w:tc>
          <w:tcPr>
            <w:tcW w:w="3118" w:type="dxa"/>
            <w:tcBorders>
              <w:top w:val="nil"/>
              <w:left w:val="nil"/>
              <w:right w:val="single" w:sz="4" w:space="0" w:color="FFFFFF" w:themeColor="background1"/>
            </w:tcBorders>
            <w:vAlign w:val="center"/>
          </w:tcPr>
          <w:p w14:paraId="1AF7932B" w14:textId="1664E1B1" w:rsidR="00564834" w:rsidRPr="00850FCF" w:rsidRDefault="00564834" w:rsidP="00FF300E">
            <w:pPr>
              <w:overflowPunct/>
              <w:autoSpaceDE/>
              <w:autoSpaceDN/>
              <w:adjustRightInd/>
              <w:jc w:val="right"/>
              <w:textAlignment w:val="top"/>
              <w:rPr>
                <w:rFonts w:ascii="Calibri Light" w:hAnsi="Calibri Light"/>
                <w:b/>
                <w:sz w:val="24"/>
                <w:lang w:val="fr-FR"/>
              </w:rPr>
            </w:pPr>
            <w:r>
              <w:rPr>
                <w:rFonts w:ascii="Calibri Light" w:hAnsi="Calibri Light"/>
                <w:b/>
                <w:sz w:val="24"/>
                <w:lang w:val="fr-FR"/>
              </w:rPr>
              <w:t>DATE LIMITE DE SOUMISSION DES OFFRES</w:t>
            </w:r>
          </w:p>
        </w:tc>
        <w:tc>
          <w:tcPr>
            <w:tcW w:w="6521" w:type="dxa"/>
            <w:tcBorders>
              <w:left w:val="single" w:sz="4" w:space="0" w:color="FFFFFF" w:themeColor="background1"/>
              <w:right w:val="nil"/>
            </w:tcBorders>
            <w:vAlign w:val="center"/>
          </w:tcPr>
          <w:p w14:paraId="26D594B7" w14:textId="6EDB07E0" w:rsidR="00564834" w:rsidRPr="00031CAB" w:rsidRDefault="00256E21" w:rsidP="00FF300E">
            <w:pPr>
              <w:overflowPunct/>
              <w:autoSpaceDE/>
              <w:autoSpaceDN/>
              <w:adjustRightInd/>
              <w:jc w:val="left"/>
              <w:textAlignment w:val="top"/>
              <w:rPr>
                <w:rFonts w:ascii="Calibri" w:hAnsi="Calibri"/>
                <w:sz w:val="22"/>
                <w:highlight w:val="yellow"/>
                <w:lang w:val="fr-FR"/>
              </w:rPr>
            </w:pPr>
            <w:r>
              <w:rPr>
                <w:rFonts w:ascii="Calibri" w:hAnsi="Calibri"/>
                <w:sz w:val="22"/>
                <w:lang w:val="fr-FR"/>
              </w:rPr>
              <w:t>05/09</w:t>
            </w:r>
            <w:r w:rsidR="00BA1E43" w:rsidRPr="00D2030A">
              <w:rPr>
                <w:rFonts w:ascii="Calibri" w:hAnsi="Calibri"/>
                <w:sz w:val="22"/>
                <w:lang w:val="fr-FR"/>
              </w:rPr>
              <w:t>/2025</w:t>
            </w:r>
          </w:p>
        </w:tc>
      </w:tr>
    </w:tbl>
    <w:p w14:paraId="763310B3" w14:textId="77777777" w:rsidR="00A61B49" w:rsidRDefault="00A61B49" w:rsidP="00B0346D">
      <w:pPr>
        <w:rPr>
          <w:lang w:val="fr-FR"/>
        </w:rPr>
      </w:pPr>
    </w:p>
    <w:p w14:paraId="20148E7A" w14:textId="77777777" w:rsidR="00A61B49" w:rsidRDefault="00A61B49" w:rsidP="00B0346D">
      <w:pPr>
        <w:rPr>
          <w:lang w:val="fr-FR"/>
        </w:rPr>
      </w:pPr>
    </w:p>
    <w:p w14:paraId="4FAAA414" w14:textId="77777777" w:rsidR="00A61B49" w:rsidRDefault="00A61B49" w:rsidP="00B0346D">
      <w:pPr>
        <w:rPr>
          <w:lang w:val="fr-FR"/>
        </w:rPr>
      </w:pPr>
    </w:p>
    <w:p w14:paraId="60657139" w14:textId="77777777" w:rsidR="00A61B49" w:rsidRDefault="00A61B49" w:rsidP="00B0346D">
      <w:pPr>
        <w:rPr>
          <w:lang w:val="fr-FR"/>
        </w:rPr>
      </w:pPr>
    </w:p>
    <w:p w14:paraId="2EB58F5E" w14:textId="77777777" w:rsidR="00A61B49" w:rsidRDefault="00A61B49" w:rsidP="00B0346D">
      <w:pPr>
        <w:rPr>
          <w:lang w:val="fr-FR"/>
        </w:rPr>
      </w:pPr>
    </w:p>
    <w:p w14:paraId="0649E610" w14:textId="7050E6C2" w:rsidR="00A61B49" w:rsidRDefault="00A61B49" w:rsidP="00B0346D">
      <w:pPr>
        <w:rPr>
          <w:lang w:val="fr-FR"/>
        </w:rPr>
      </w:pPr>
    </w:p>
    <w:p w14:paraId="5C0BB047" w14:textId="77777777" w:rsidR="00A61B49" w:rsidRDefault="00A61B49" w:rsidP="00B0346D">
      <w:pPr>
        <w:rPr>
          <w:lang w:val="fr-FR"/>
        </w:rPr>
      </w:pPr>
    </w:p>
    <w:p w14:paraId="22DCE861" w14:textId="77777777" w:rsidR="00A61B49" w:rsidRDefault="00A61B49" w:rsidP="00B0346D">
      <w:pPr>
        <w:rPr>
          <w:lang w:val="fr-FR"/>
        </w:rPr>
      </w:pPr>
    </w:p>
    <w:p w14:paraId="0FCB9C65" w14:textId="77777777" w:rsidR="00A61B49" w:rsidRDefault="00A61B49" w:rsidP="00B0346D">
      <w:pPr>
        <w:rPr>
          <w:lang w:val="fr-FR"/>
        </w:rPr>
      </w:pPr>
    </w:p>
    <w:p w14:paraId="113B894A" w14:textId="694E1923" w:rsidR="00A61B49" w:rsidRDefault="00A61B49" w:rsidP="00B0346D">
      <w:pPr>
        <w:rPr>
          <w:lang w:val="fr-FR"/>
        </w:rPr>
      </w:pPr>
    </w:p>
    <w:p w14:paraId="321620E0" w14:textId="77777777" w:rsidR="00564834" w:rsidRDefault="00564834" w:rsidP="00B0346D">
      <w:pPr>
        <w:rPr>
          <w:lang w:val="fr-FR"/>
        </w:rPr>
      </w:pPr>
    </w:p>
    <w:p w14:paraId="15F8114A" w14:textId="77777777" w:rsidR="00564834" w:rsidRDefault="00564834" w:rsidP="00B0346D">
      <w:pPr>
        <w:rPr>
          <w:lang w:val="fr-FR"/>
        </w:rPr>
      </w:pPr>
    </w:p>
    <w:p w14:paraId="68BBEFAD" w14:textId="77777777" w:rsidR="00564834" w:rsidRDefault="00564834" w:rsidP="00B0346D">
      <w:pPr>
        <w:rPr>
          <w:lang w:val="fr-FR"/>
        </w:rPr>
      </w:pPr>
    </w:p>
    <w:p w14:paraId="0CE6B35A" w14:textId="77777777" w:rsidR="00564834" w:rsidRDefault="00564834" w:rsidP="00B0346D">
      <w:pPr>
        <w:rPr>
          <w:lang w:val="fr-FR"/>
        </w:rPr>
      </w:pPr>
    </w:p>
    <w:p w14:paraId="097B4A48" w14:textId="77777777" w:rsidR="00564834" w:rsidRDefault="00564834" w:rsidP="00B0346D">
      <w:pPr>
        <w:rPr>
          <w:lang w:val="fr-FR"/>
        </w:rPr>
      </w:pPr>
    </w:p>
    <w:p w14:paraId="340E9102" w14:textId="527EB930" w:rsidR="00A61B49" w:rsidRDefault="00A61B49" w:rsidP="00B0346D">
      <w:pPr>
        <w:rPr>
          <w:lang w:val="fr-FR"/>
        </w:rPr>
      </w:pPr>
    </w:p>
    <w:p w14:paraId="44294E3E" w14:textId="77777777" w:rsidR="00A42146" w:rsidRDefault="00A42146" w:rsidP="00B0346D">
      <w:pPr>
        <w:rPr>
          <w:lang w:val="fr-FR"/>
        </w:rPr>
      </w:pPr>
    </w:p>
    <w:p w14:paraId="12212AB8" w14:textId="6AB18508" w:rsidR="00A42146" w:rsidRDefault="00A42146" w:rsidP="00B0346D">
      <w:pPr>
        <w:rPr>
          <w:lang w:val="fr-FR"/>
        </w:rPr>
      </w:pPr>
      <w:r>
        <w:rPr>
          <w:noProof/>
          <w:lang w:val="fr-FR" w:eastAsia="fr-FR"/>
        </w:rPr>
        <w:drawing>
          <wp:anchor distT="0" distB="0" distL="114300" distR="114300" simplePos="0" relativeHeight="251662336" behindDoc="0" locked="0" layoutInCell="1" allowOverlap="1" wp14:anchorId="77CBB3D9" wp14:editId="37496BAF">
            <wp:simplePos x="0" y="0"/>
            <wp:positionH relativeFrom="column">
              <wp:posOffset>61595</wp:posOffset>
            </wp:positionH>
            <wp:positionV relativeFrom="paragraph">
              <wp:posOffset>62230</wp:posOffset>
            </wp:positionV>
            <wp:extent cx="1211580" cy="735965"/>
            <wp:effectExtent l="0" t="0" r="7620"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1580"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A77236" w14:textId="77777777" w:rsidR="00A42146" w:rsidRDefault="00A42146" w:rsidP="00B0346D">
      <w:pPr>
        <w:rPr>
          <w:lang w:val="fr-FR"/>
        </w:rPr>
      </w:pPr>
    </w:p>
    <w:p w14:paraId="04B537A2" w14:textId="77777777" w:rsidR="00A42146" w:rsidRDefault="00A42146" w:rsidP="00B0346D">
      <w:pPr>
        <w:rPr>
          <w:lang w:val="fr-FR"/>
        </w:rPr>
      </w:pPr>
    </w:p>
    <w:p w14:paraId="5F6A27E6" w14:textId="77777777" w:rsidR="00A42146" w:rsidRDefault="00A42146" w:rsidP="00B0346D">
      <w:pPr>
        <w:rPr>
          <w:lang w:val="fr-FR"/>
        </w:rPr>
      </w:pPr>
    </w:p>
    <w:p w14:paraId="114F73DC" w14:textId="77777777" w:rsidR="00A42146" w:rsidRDefault="00A42146" w:rsidP="00B0346D">
      <w:pPr>
        <w:rPr>
          <w:lang w:val="fr-FR"/>
        </w:rPr>
      </w:pPr>
    </w:p>
    <w:p w14:paraId="74512B7F" w14:textId="77777777" w:rsidR="00B0346D" w:rsidRDefault="00B0346D" w:rsidP="00B0346D">
      <w:pPr>
        <w:rPr>
          <w:lang w:val="fr-FR"/>
        </w:rPr>
      </w:pPr>
    </w:p>
    <w:p w14:paraId="24280805" w14:textId="77777777" w:rsidR="009F71D2" w:rsidRDefault="009F71D2" w:rsidP="00B0346D">
      <w:pPr>
        <w:rPr>
          <w:lang w:val="fr-FR"/>
        </w:rPr>
      </w:pPr>
    </w:p>
    <w:p w14:paraId="2611C38D"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 xml:space="preserve">Médecins Sans </w:t>
      </w:r>
      <w:proofErr w:type="spellStart"/>
      <w:r w:rsidRPr="007739E0">
        <w:rPr>
          <w:rFonts w:ascii="Arial Narrow" w:hAnsi="Arial Narrow"/>
          <w:i/>
          <w:sz w:val="16"/>
          <w:szCs w:val="16"/>
          <w:lang w:val="fr-FR"/>
        </w:rPr>
        <w:t>Frontères</w:t>
      </w:r>
      <w:proofErr w:type="spellEnd"/>
      <w:r w:rsidRPr="007739E0">
        <w:rPr>
          <w:rFonts w:ascii="Arial Narrow" w:hAnsi="Arial Narrow"/>
          <w:i/>
          <w:sz w:val="16"/>
          <w:szCs w:val="16"/>
          <w:lang w:val="fr-FR"/>
        </w:rPr>
        <w:t xml:space="preserve"> (MSF) est une organisation médicale et humanitaire internationale, sans but lucratif, agissant en vertu des principes du droit au secours humanitaire et d’éthique médicale internationale.</w:t>
      </w:r>
    </w:p>
    <w:p w14:paraId="1287BA63" w14:textId="77777777" w:rsidR="0004378F" w:rsidRPr="007739E0" w:rsidRDefault="0004378F" w:rsidP="0004378F">
      <w:pPr>
        <w:jc w:val="center"/>
        <w:rPr>
          <w:rFonts w:ascii="Arial Narrow" w:hAnsi="Arial Narrow"/>
          <w:i/>
          <w:sz w:val="16"/>
          <w:szCs w:val="16"/>
          <w:lang w:val="fr-FR"/>
        </w:rPr>
      </w:pPr>
    </w:p>
    <w:p w14:paraId="7C062A59"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Dans le respect de sa Charte, MSF apporte un secours humanitaire et médical aux populations dans le besoin, sans discrimination aucune de race, religion, philosophie ou politique dans des contextes d’épidémie, endémie, catastrophe naturelle et situation de conflit, dans plus de 70 pays dans le monde.</w:t>
      </w:r>
    </w:p>
    <w:p w14:paraId="139395FD" w14:textId="77777777" w:rsidR="0004378F" w:rsidRPr="007739E0" w:rsidRDefault="0004378F" w:rsidP="0004378F">
      <w:pPr>
        <w:jc w:val="center"/>
        <w:rPr>
          <w:rFonts w:ascii="Arial Narrow" w:hAnsi="Arial Narrow"/>
          <w:i/>
          <w:sz w:val="16"/>
          <w:szCs w:val="16"/>
          <w:lang w:val="fr-FR"/>
        </w:rPr>
      </w:pPr>
    </w:p>
    <w:p w14:paraId="1FEDD5EA" w14:textId="77777777" w:rsidR="0004378F" w:rsidRPr="00970BFB" w:rsidRDefault="0004378F" w:rsidP="0004378F">
      <w:pPr>
        <w:pStyle w:val="Corpsdetexte2"/>
        <w:rPr>
          <w:rFonts w:ascii="Arial Narrow" w:hAnsi="Arial Narrow"/>
          <w:i/>
          <w:lang w:val="fr-FR"/>
        </w:rPr>
      </w:pPr>
      <w:r w:rsidRPr="007739E0">
        <w:rPr>
          <w:rFonts w:ascii="Arial Narrow" w:hAnsi="Arial Narrow"/>
          <w:i/>
          <w:sz w:val="16"/>
          <w:szCs w:val="16"/>
          <w:lang w:val="fr-FR"/>
        </w:rPr>
        <w:t>MSF est indépendant de tout pouvoir politique, religieux, militaire ou économique et respecte les principes humanitaires d’impartialité, de neutralité, d’indépendance, de gratuité des soins, d’éthique, de déontologie et de confidentialité médicale</w:t>
      </w:r>
      <w:r w:rsidRPr="00970BFB">
        <w:rPr>
          <w:rFonts w:ascii="Arial Narrow" w:hAnsi="Arial Narrow"/>
          <w:i/>
          <w:sz w:val="16"/>
          <w:szCs w:val="16"/>
          <w:lang w:val="fr-FR"/>
        </w:rPr>
        <w:t>.</w:t>
      </w:r>
    </w:p>
    <w:p w14:paraId="0100F3C7" w14:textId="77777777" w:rsidR="00832122" w:rsidRPr="00DA23A1" w:rsidRDefault="00832122" w:rsidP="00B0346D">
      <w:pPr>
        <w:pStyle w:val="Corpsdetexte2"/>
        <w:ind w:left="-142" w:firstLine="142"/>
        <w:jc w:val="left"/>
        <w:rPr>
          <w:rFonts w:ascii="Calibri" w:hAnsi="Calibri"/>
          <w:i/>
          <w:sz w:val="18"/>
          <w:lang w:val="fr-FR"/>
        </w:rPr>
      </w:pPr>
    </w:p>
    <w:p w14:paraId="46B1E53C" w14:textId="77777777" w:rsidR="001A5B9B" w:rsidRDefault="001A5B9B">
      <w:pPr>
        <w:overflowPunct/>
        <w:autoSpaceDE/>
        <w:autoSpaceDN/>
        <w:adjustRightInd/>
        <w:spacing w:after="200" w:line="276" w:lineRule="auto"/>
        <w:jc w:val="left"/>
        <w:textAlignment w:val="auto"/>
        <w:rPr>
          <w:rFonts w:asciiTheme="majorHAnsi" w:eastAsiaTheme="majorEastAsia" w:hAnsiTheme="majorHAnsi" w:cstheme="majorBidi"/>
          <w:b/>
          <w:bCs/>
          <w:sz w:val="24"/>
          <w:szCs w:val="28"/>
          <w:lang w:val="fr-FR"/>
        </w:rPr>
      </w:pPr>
      <w:r w:rsidRPr="007739E0">
        <w:rPr>
          <w:lang w:val="fr-FR"/>
        </w:rPr>
        <w:br w:type="page"/>
      </w:r>
    </w:p>
    <w:p w14:paraId="1C94CE7F" w14:textId="6C3491A8" w:rsidR="00FF300E" w:rsidRPr="00381945" w:rsidRDefault="00DF4D45" w:rsidP="00381945">
      <w:pPr>
        <w:pStyle w:val="Titre1"/>
      </w:pPr>
      <w:r w:rsidRPr="00381945">
        <w:lastRenderedPageBreak/>
        <w:t xml:space="preserve"> </w:t>
      </w:r>
      <w:r w:rsidR="006C3486">
        <w:t>PRE</w:t>
      </w:r>
      <w:r w:rsidR="00D0704C">
        <w:t>A</w:t>
      </w:r>
      <w:r w:rsidR="006C3486">
        <w:t>MBULE</w:t>
      </w:r>
    </w:p>
    <w:p w14:paraId="7EBE06C8" w14:textId="77777777" w:rsidR="0025742B" w:rsidRDefault="0025742B" w:rsidP="00925509">
      <w:pPr>
        <w:pStyle w:val="Paragraphedeliste"/>
      </w:pPr>
    </w:p>
    <w:p w14:paraId="75029442" w14:textId="2FC11D74" w:rsidR="00402DF6" w:rsidRPr="00925509" w:rsidRDefault="00402DF6" w:rsidP="00925509">
      <w:pPr>
        <w:pStyle w:val="Paragraphedeliste"/>
      </w:pPr>
      <w:r w:rsidRPr="00925509">
        <w:t>Médecins Sans Frontières est une association internationale de droit privé qui fournit assistance aux populations en détresse, aux victimes de catastrophes d'origine naturelle ou humaine, de situation de belligérance, sans aucune discrimination de race, religion, philosophique ou politique.</w:t>
      </w:r>
    </w:p>
    <w:p w14:paraId="07D64D66" w14:textId="2484816F" w:rsidR="009059AA" w:rsidRDefault="00357D76" w:rsidP="00925509">
      <w:pPr>
        <w:pStyle w:val="Paragraphedeliste"/>
      </w:pPr>
      <w:r w:rsidRPr="00357D76">
        <w:t xml:space="preserve">Médecins sans frontières est présent au </w:t>
      </w:r>
      <w:r w:rsidR="007077EE">
        <w:rPr>
          <w:rFonts w:asciiTheme="minorHAnsi" w:hAnsiTheme="minorHAnsi"/>
        </w:rPr>
        <w:t>Burkina Faso</w:t>
      </w:r>
      <w:r w:rsidR="00CC38FE">
        <w:t xml:space="preserve"> dans le cadre d’un programme de</w:t>
      </w:r>
      <w:r w:rsidRPr="00357D76">
        <w:t xml:space="preserve"> </w:t>
      </w:r>
      <w:r w:rsidR="002A48AA" w:rsidRPr="002A48AA">
        <w:t>réponse humanitaire médicale visant à fournir des soins de santé essentiels et gratuits aux populations vulnérables, notamment dans les zones touchées par les conflits et l’insécurité. Dans le cadre de l’exécution de ce mandat, MSF met également en œuvre des initiatives environnementales durables, telles que l’isolation thermique des pharmacies et l’installation de systèmes solaires, afin de réduire sa dépendance aux énergies fossiles et d’améliorer l'efficacité énergétique de ses infrastructures médicales.</w:t>
      </w:r>
      <w:r w:rsidR="002A48AA" w:rsidRPr="002A48AA" w:rsidDel="002A48AA">
        <w:rPr>
          <w:highlight w:val="cyan"/>
        </w:rPr>
        <w:t xml:space="preserve"> </w:t>
      </w:r>
    </w:p>
    <w:p w14:paraId="0829E871" w14:textId="77777777" w:rsidR="00267465" w:rsidRDefault="00267465" w:rsidP="00267465">
      <w:pPr>
        <w:pStyle w:val="Titre1"/>
      </w:pPr>
      <w:r w:rsidRPr="00267465">
        <w:t xml:space="preserve">DISPOSITIONS GENERALES </w:t>
      </w:r>
    </w:p>
    <w:p w14:paraId="3BA2EA86" w14:textId="7E027EFE" w:rsidR="00EF337D" w:rsidRDefault="00267465" w:rsidP="00EE4726">
      <w:pPr>
        <w:pStyle w:val="Paragraphedeliste"/>
        <w:numPr>
          <w:ilvl w:val="0"/>
          <w:numId w:val="3"/>
        </w:numPr>
      </w:pPr>
      <w:r w:rsidRPr="0022717D">
        <w:t>En présentant son offre, le soumissionnaire accepte</w:t>
      </w:r>
      <w:r w:rsidR="00022E47" w:rsidRPr="00022E47">
        <w:t xml:space="preserve"> pleinement</w:t>
      </w:r>
      <w:r w:rsidRPr="0022717D">
        <w:t xml:space="preserve"> sans </w:t>
      </w:r>
      <w:r w:rsidR="001E54C7" w:rsidRPr="001E54C7">
        <w:t>réserve</w:t>
      </w:r>
      <w:r w:rsidRPr="0022717D">
        <w:t xml:space="preserve"> toutes les conditions générales et particulières qui régissent ce marché, comme étant la seule base de la procédure d'appel d'offres, </w:t>
      </w:r>
      <w:r w:rsidR="003F1B17" w:rsidRPr="003F1B17">
        <w:t>et renonce expressément à faire valoir ses propres conditions contractuelles ou pratiques professionnelles.</w:t>
      </w:r>
      <w:ins w:id="2" w:author="James Omolo" w:date="2025-08-08T09:59:00Z" w16du:dateUtc="2025-08-08T09:59:00Z">
        <w:r w:rsidR="003F1B17">
          <w:t xml:space="preserve"> </w:t>
        </w:r>
      </w:ins>
      <w:r w:rsidR="007B195C">
        <w:t xml:space="preserve">Si le soumissionnaire souhaite demander une dérogation quant aux </w:t>
      </w:r>
      <w:r w:rsidR="007B195C" w:rsidRPr="0022717D">
        <w:t>conditions générales et particulières qui régissent ce marché</w:t>
      </w:r>
      <w:r w:rsidR="007B195C">
        <w:t>, il peut toutefois la rédiger par écrit et la joindre au dossier d’appel d’</w:t>
      </w:r>
      <w:r w:rsidR="00EF337D">
        <w:t>offres.</w:t>
      </w:r>
      <w:r w:rsidR="00EF337D" w:rsidRPr="009963FD">
        <w:t xml:space="preserve"> </w:t>
      </w:r>
    </w:p>
    <w:p w14:paraId="1088EE78" w14:textId="151242F0" w:rsidR="00267465" w:rsidRPr="00B65402" w:rsidRDefault="00EF337D" w:rsidP="00EE4726">
      <w:pPr>
        <w:pStyle w:val="Paragraphedeliste"/>
        <w:numPr>
          <w:ilvl w:val="0"/>
          <w:numId w:val="3"/>
        </w:numPr>
      </w:pPr>
      <w:r w:rsidRPr="009963FD">
        <w:t>Les</w:t>
      </w:r>
      <w:r w:rsidR="00267465" w:rsidRPr="009963FD">
        <w:t xml:space="preserve"> soumissionnaires sont réputés avoir examiné attentivement </w:t>
      </w:r>
      <w:r w:rsidR="000326A0" w:rsidRPr="000326A0">
        <w:t xml:space="preserve">l'ensemble </w:t>
      </w:r>
      <w:r w:rsidR="005E1EEC" w:rsidRPr="000326A0">
        <w:t>des</w:t>
      </w:r>
      <w:r w:rsidR="005E1EEC">
        <w:t xml:space="preserve"> </w:t>
      </w:r>
      <w:r w:rsidR="005E1EEC" w:rsidRPr="009963FD">
        <w:t>formulaires</w:t>
      </w:r>
      <w:r w:rsidR="00267465" w:rsidRPr="009963FD">
        <w:t xml:space="preserve">, instructions, </w:t>
      </w:r>
      <w:r w:rsidR="00C81629" w:rsidRPr="00C81629">
        <w:t>clauses</w:t>
      </w:r>
      <w:r w:rsidR="00267465" w:rsidRPr="009963FD">
        <w:t xml:space="preserve"> contractuelles et </w:t>
      </w:r>
      <w:r w:rsidR="00425038" w:rsidRPr="009963FD">
        <w:t>spécifications contenues</w:t>
      </w:r>
      <w:r w:rsidR="00267465" w:rsidRPr="009963FD">
        <w:t xml:space="preserve"> dans ce dossier d'appel d'offres et </w:t>
      </w:r>
      <w:r w:rsidR="006A7BD6" w:rsidRPr="006A7BD6">
        <w:t>s’engagent à</w:t>
      </w:r>
      <w:ins w:id="3" w:author="msff-ouagadougou-log-supply" w:date="2025-08-13T08:09:00Z" w16du:dateUtc="2025-08-13T08:09:00Z">
        <w:r w:rsidR="005E1EEC">
          <w:t xml:space="preserve"> </w:t>
        </w:r>
      </w:ins>
      <w:r w:rsidR="00267465" w:rsidRPr="00B65402">
        <w:t>s'y conformer</w:t>
      </w:r>
      <w:r w:rsidR="00600EC8">
        <w:t xml:space="preserve"> </w:t>
      </w:r>
      <w:r w:rsidR="00600EC8" w:rsidRPr="00600EC8">
        <w:t>strictement</w:t>
      </w:r>
      <w:r w:rsidR="00267465" w:rsidRPr="00B65402">
        <w:t xml:space="preserve">. </w:t>
      </w:r>
    </w:p>
    <w:p w14:paraId="6189F2CC" w14:textId="2E5366B9" w:rsidR="00ED41A7" w:rsidRPr="002E1DA0" w:rsidRDefault="00ED41A7" w:rsidP="00EE4726">
      <w:pPr>
        <w:pStyle w:val="Paragraphedeliste"/>
        <w:numPr>
          <w:ilvl w:val="0"/>
          <w:numId w:val="4"/>
        </w:numPr>
      </w:pPr>
      <w:r w:rsidRPr="002E1DA0">
        <w:t xml:space="preserve">Les soumissionnaires sont </w:t>
      </w:r>
      <w:r w:rsidR="00043FBB" w:rsidRPr="00043FBB">
        <w:t>également présumés</w:t>
      </w:r>
      <w:r w:rsidRPr="002E1DA0">
        <w:t xml:space="preserve"> avoir </w:t>
      </w:r>
      <w:r>
        <w:t xml:space="preserve">pris connaissance </w:t>
      </w:r>
      <w:r w:rsidR="00FC61CC" w:rsidRPr="00FC61CC">
        <w:t>des lieux d'exécution des travaux objets du présent marché.</w:t>
      </w:r>
    </w:p>
    <w:p w14:paraId="079BF30C" w14:textId="5F40BA6A" w:rsidR="00A959DD" w:rsidRDefault="00A959DD" w:rsidP="00EE4726">
      <w:pPr>
        <w:pStyle w:val="Paragraphedeliste"/>
        <w:numPr>
          <w:ilvl w:val="0"/>
          <w:numId w:val="3"/>
        </w:numPr>
      </w:pPr>
      <w:r>
        <w:t xml:space="preserve">Toute offre </w:t>
      </w:r>
      <w:r w:rsidR="00AE0DC1" w:rsidRPr="00AE0DC1">
        <w:t>transmise après la date et l’heure limites fixées sera automatiquement rejetée.</w:t>
      </w:r>
      <w:del w:id="4" w:author="msff-ouagadougou-log-supply" w:date="2025-08-13T08:12:00Z" w16du:dateUtc="2025-08-13T08:12:00Z">
        <w:r w:rsidDel="005E1EEC">
          <w:delText>.</w:delText>
        </w:r>
      </w:del>
      <w:r>
        <w:t xml:space="preserve"> </w:t>
      </w:r>
    </w:p>
    <w:p w14:paraId="703139AC" w14:textId="74E9BCFC" w:rsidR="00267465" w:rsidRDefault="00267465" w:rsidP="00EE4726">
      <w:pPr>
        <w:pStyle w:val="Paragraphedeliste"/>
        <w:numPr>
          <w:ilvl w:val="0"/>
          <w:numId w:val="3"/>
        </w:numPr>
      </w:pPr>
      <w:r w:rsidRPr="00B65402">
        <w:t xml:space="preserve">Le soumissionnaire qui ne fournit pas </w:t>
      </w:r>
      <w:r w:rsidR="003E03FA" w:rsidRPr="003E03FA">
        <w:t>l’ensemble des informations ou documents exigés verra son offre considérée comme non conforme et susceptible d’être rejetée.</w:t>
      </w:r>
    </w:p>
    <w:p w14:paraId="40B4750A" w14:textId="0EF9E9A1" w:rsidR="005C2259" w:rsidRPr="001D203F" w:rsidRDefault="005C2259" w:rsidP="00EE4726">
      <w:pPr>
        <w:pStyle w:val="Paragraphedeliste"/>
        <w:numPr>
          <w:ilvl w:val="0"/>
          <w:numId w:val="10"/>
        </w:numPr>
      </w:pPr>
      <w:r w:rsidRPr="001D203F">
        <w:t>MSF se réserve le droit d’annuler la procédure d’appel d’offre</w:t>
      </w:r>
      <w:r w:rsidR="0055767B">
        <w:t>s</w:t>
      </w:r>
      <w:ins w:id="5" w:author="James Omolo" w:date="2025-08-08T10:13:00Z" w16du:dateUtc="2025-08-08T10:13:00Z">
        <w:r w:rsidR="00A5594F">
          <w:t>,</w:t>
        </w:r>
      </w:ins>
      <w:r w:rsidRPr="001D203F">
        <w:t xml:space="preserve"> de rejeter toutes </w:t>
      </w:r>
      <w:r w:rsidR="00A5594F">
        <w:t>ou parti</w:t>
      </w:r>
      <w:r w:rsidR="00200858">
        <w:t>e d</w:t>
      </w:r>
      <w:r w:rsidRPr="001D203F">
        <w:t xml:space="preserve">es soumissions </w:t>
      </w:r>
      <w:r w:rsidR="00DF5DB4" w:rsidRPr="00DF5DB4">
        <w:t>reçues</w:t>
      </w:r>
      <w:r w:rsidR="00DF5DB4">
        <w:t xml:space="preserve"> </w:t>
      </w:r>
      <w:r w:rsidRPr="001D203F">
        <w:t>et de lancer un nouvel appel d’offre</w:t>
      </w:r>
      <w:r w:rsidR="0055767B">
        <w:t>s</w:t>
      </w:r>
      <w:r w:rsidR="008A0A98">
        <w:t xml:space="preserve"> si </w:t>
      </w:r>
      <w:r w:rsidR="00FB6271" w:rsidRPr="00FB6271">
        <w:t>nécessaire</w:t>
      </w:r>
      <w:r w:rsidRPr="001D203F">
        <w:t>.</w:t>
      </w:r>
    </w:p>
    <w:p w14:paraId="65FAE928" w14:textId="77777777" w:rsidR="005C2259" w:rsidRPr="001D203F" w:rsidRDefault="005C2259" w:rsidP="00EE4726">
      <w:pPr>
        <w:pStyle w:val="Paragraphedeliste"/>
        <w:numPr>
          <w:ilvl w:val="0"/>
          <w:numId w:val="10"/>
        </w:numPr>
      </w:pPr>
      <w:r w:rsidRPr="001D203F">
        <w:t>En cas d’annulation MSF ne sera en aucun cas tenu de verser des dommages et intérêts, quelle que soit leur nature (notamment des dommages-intérêts pour manque à gagner).</w:t>
      </w:r>
    </w:p>
    <w:p w14:paraId="189E68F7" w14:textId="0395A964" w:rsidR="005C2259" w:rsidRPr="00B65402" w:rsidRDefault="006A5EA4" w:rsidP="00EE4726">
      <w:pPr>
        <w:pStyle w:val="Paragraphedeliste"/>
        <w:numPr>
          <w:ilvl w:val="0"/>
          <w:numId w:val="10"/>
        </w:numPr>
      </w:pPr>
      <w:r w:rsidRPr="006A5EA4">
        <w:t xml:space="preserve">La publication ou la conduite de cet appel d'offres ne saurait en aucun cas être interprétée comme une obligation contractuelle de la part de MSF à attribuer le marché ou à mettre en œuvre le projet </w:t>
      </w:r>
      <w:r w:rsidR="00E31F1E" w:rsidRPr="006A5EA4">
        <w:t>envisagé.</w:t>
      </w:r>
    </w:p>
    <w:p w14:paraId="2CDAB204" w14:textId="5698158E" w:rsidR="00CB46D1" w:rsidRPr="00DE6756" w:rsidRDefault="00033184" w:rsidP="009647AA">
      <w:pPr>
        <w:pStyle w:val="Titre1"/>
        <w:pBdr>
          <w:bottom w:val="outset" w:sz="6" w:space="2" w:color="auto"/>
        </w:pBdr>
      </w:pPr>
      <w:r>
        <w:t>OBJET DE L’APPEL D’OFFRES</w:t>
      </w:r>
    </w:p>
    <w:p w14:paraId="1011ED6A" w14:textId="77777777" w:rsidR="00064F6C" w:rsidRDefault="00064F6C" w:rsidP="00064F6C">
      <w:pPr>
        <w:pStyle w:val="Paragraphedeliste"/>
      </w:pPr>
      <w:r>
        <w:t>Le présent appel d’offres porte sur trois domaines d’intervention dans l’entrepôt MSF de Ouagadougou :</w:t>
      </w:r>
    </w:p>
    <w:p w14:paraId="62DDE744" w14:textId="7F84FFA0" w:rsidR="00064F6C" w:rsidRDefault="00064F6C" w:rsidP="00064F6C">
      <w:pPr>
        <w:pStyle w:val="Paragraphedeliste"/>
        <w:numPr>
          <w:ilvl w:val="0"/>
          <w:numId w:val="16"/>
        </w:numPr>
      </w:pPr>
      <w:r>
        <w:t xml:space="preserve">Travaux d’isolation de l’entrepôt de la pharmacie MSF </w:t>
      </w:r>
    </w:p>
    <w:p w14:paraId="2B799EE5" w14:textId="2C4F9D54" w:rsidR="00064F6C" w:rsidRDefault="00064F6C" w:rsidP="00064F6C">
      <w:pPr>
        <w:pStyle w:val="Paragraphedeliste"/>
        <w:numPr>
          <w:ilvl w:val="0"/>
          <w:numId w:val="16"/>
        </w:numPr>
      </w:pPr>
      <w:r>
        <w:t xml:space="preserve">Fourniture de matériaux pour les travaux d’isolation des murs et plafonds de la pharmacie </w:t>
      </w:r>
    </w:p>
    <w:p w14:paraId="44A26C09" w14:textId="77777777" w:rsidR="00064F6C" w:rsidRDefault="00064F6C" w:rsidP="00064F6C">
      <w:pPr>
        <w:pStyle w:val="Paragraphedeliste"/>
        <w:numPr>
          <w:ilvl w:val="0"/>
          <w:numId w:val="16"/>
        </w:numPr>
      </w:pPr>
      <w:r>
        <w:t>Installation d’un auvent de toiture sur une dalle en béton existante</w:t>
      </w:r>
    </w:p>
    <w:p w14:paraId="79BBEFBC" w14:textId="77777777" w:rsidR="00025498" w:rsidRDefault="00025498" w:rsidP="00064F6C">
      <w:pPr>
        <w:pStyle w:val="Paragraphedeliste"/>
      </w:pPr>
    </w:p>
    <w:p w14:paraId="6D2CF7B2" w14:textId="351174D5" w:rsidR="00064F6C" w:rsidRPr="00064F6C" w:rsidRDefault="00064F6C" w:rsidP="00064F6C">
      <w:pPr>
        <w:pStyle w:val="Paragraphedeliste"/>
        <w:rPr>
          <w:b/>
          <w:bCs/>
        </w:rPr>
      </w:pPr>
      <w:r>
        <w:t xml:space="preserve">NB : </w:t>
      </w:r>
      <w:r w:rsidRPr="00064F6C">
        <w:rPr>
          <w:b/>
          <w:bCs/>
        </w:rPr>
        <w:t>Le fournisseur peut choisir de soumissionner pour une ou plusieurs des interventions mentionnées ci-dessus. MSF se réserve le droit d’attribuer les trois domaines d’intervention à un seul fournisseur ou à plusieurs fournisseurs différents.</w:t>
      </w:r>
    </w:p>
    <w:p w14:paraId="593BE00A" w14:textId="77777777" w:rsidR="00025498" w:rsidRDefault="00025498" w:rsidP="00064F6C">
      <w:pPr>
        <w:pStyle w:val="Paragraphedeliste"/>
      </w:pPr>
    </w:p>
    <w:p w14:paraId="53FB29B2" w14:textId="34C8A8C5" w:rsidR="009059AA" w:rsidRPr="00A6095B" w:rsidRDefault="00025498" w:rsidP="00064F6C">
      <w:pPr>
        <w:pStyle w:val="Paragraphedeliste"/>
      </w:pPr>
      <w:r w:rsidRPr="00025498">
        <w:t>Les documents techniques détaillant</w:t>
      </w:r>
      <w:r>
        <w:t xml:space="preserve"> </w:t>
      </w:r>
      <w:r w:rsidRPr="00025498">
        <w:t>le contenu du présent appel d’offres</w:t>
      </w:r>
      <w:r>
        <w:t>,</w:t>
      </w:r>
      <w:r w:rsidRPr="00025498">
        <w:t xml:space="preserve"> les travaux à réaliser ainsi que les modalités de présentation des offres, sont inclus dans les annexes suivantes</w:t>
      </w:r>
      <w:r w:rsidR="00675BAF" w:rsidRPr="00025498">
        <w:t>.</w:t>
      </w:r>
      <w:r w:rsidR="00675BAF" w:rsidRPr="00A6095B">
        <w:t xml:space="preserve"> :</w:t>
      </w:r>
      <w:r w:rsidR="009059AA" w:rsidRPr="00A6095B">
        <w:t xml:space="preserve">  </w:t>
      </w:r>
    </w:p>
    <w:p w14:paraId="657B7F82" w14:textId="285CB31B" w:rsidR="009059AA" w:rsidRPr="009059AA" w:rsidRDefault="009059AA" w:rsidP="00EE4726">
      <w:pPr>
        <w:pStyle w:val="Paragraphedeliste"/>
        <w:numPr>
          <w:ilvl w:val="0"/>
          <w:numId w:val="2"/>
        </w:numPr>
      </w:pPr>
      <w:r w:rsidRPr="009059AA">
        <w:t xml:space="preserve">Annexe </w:t>
      </w:r>
      <w:r w:rsidR="00064F6C">
        <w:t>1</w:t>
      </w:r>
      <w:r w:rsidRPr="009059AA">
        <w:t xml:space="preserve"> – </w:t>
      </w:r>
      <w:r w:rsidR="00064F6C">
        <w:t xml:space="preserve">Spécifications techniques et instructions </w:t>
      </w:r>
    </w:p>
    <w:p w14:paraId="4DD78301" w14:textId="3B515E35" w:rsidR="009059AA" w:rsidRPr="009059AA" w:rsidRDefault="009059AA" w:rsidP="00EE4726">
      <w:pPr>
        <w:pStyle w:val="Paragraphedeliste"/>
        <w:numPr>
          <w:ilvl w:val="0"/>
          <w:numId w:val="2"/>
        </w:numPr>
      </w:pPr>
      <w:r w:rsidRPr="009059AA">
        <w:t xml:space="preserve">Annexe </w:t>
      </w:r>
      <w:r w:rsidR="00064F6C">
        <w:t>2</w:t>
      </w:r>
      <w:r w:rsidRPr="009059AA">
        <w:t xml:space="preserve"> – </w:t>
      </w:r>
      <w:r w:rsidR="00064F6C">
        <w:t>Plan Pharmacie Ouaga</w:t>
      </w:r>
    </w:p>
    <w:p w14:paraId="5FC9A2F7" w14:textId="4E01CF92" w:rsidR="009059AA" w:rsidRDefault="009059AA" w:rsidP="00EE4726">
      <w:pPr>
        <w:pStyle w:val="Paragraphedeliste"/>
        <w:numPr>
          <w:ilvl w:val="0"/>
          <w:numId w:val="2"/>
        </w:numPr>
      </w:pPr>
      <w:r w:rsidRPr="009059AA">
        <w:t xml:space="preserve">Annexe </w:t>
      </w:r>
      <w:r w:rsidR="00064F6C">
        <w:t>3</w:t>
      </w:r>
      <w:r w:rsidRPr="009059AA">
        <w:t xml:space="preserve"> – </w:t>
      </w:r>
      <w:r w:rsidR="00064F6C" w:rsidRPr="009059AA">
        <w:t xml:space="preserve">Trame de Devis Quantitatif </w:t>
      </w:r>
      <w:r w:rsidR="00064F6C">
        <w:t>Travaux d’isolation</w:t>
      </w:r>
      <w:r w:rsidR="00DE482B">
        <w:t xml:space="preserve"> - main d’œuvre </w:t>
      </w:r>
    </w:p>
    <w:p w14:paraId="73D41F52" w14:textId="0F839F75" w:rsidR="00DE482B" w:rsidRDefault="00DE482B" w:rsidP="00DE482B">
      <w:pPr>
        <w:pStyle w:val="Paragraphedeliste"/>
        <w:numPr>
          <w:ilvl w:val="0"/>
          <w:numId w:val="2"/>
        </w:numPr>
      </w:pPr>
      <w:r w:rsidRPr="009059AA">
        <w:t xml:space="preserve">Annexe </w:t>
      </w:r>
      <w:r>
        <w:t>4</w:t>
      </w:r>
      <w:r w:rsidRPr="009059AA">
        <w:t xml:space="preserve"> </w:t>
      </w:r>
      <w:r>
        <w:t xml:space="preserve">– </w:t>
      </w:r>
      <w:r w:rsidRPr="009059AA">
        <w:t xml:space="preserve">Trame de Devis Quantitatif </w:t>
      </w:r>
      <w:r>
        <w:t xml:space="preserve">Travaux d’isolation - </w:t>
      </w:r>
      <w:r w:rsidR="00763A07">
        <w:t>matériel</w:t>
      </w:r>
      <w:r>
        <w:t xml:space="preserve"> </w:t>
      </w:r>
    </w:p>
    <w:p w14:paraId="4526F12C" w14:textId="4547543A" w:rsidR="00DE482B" w:rsidRDefault="00DE482B" w:rsidP="00DE482B">
      <w:pPr>
        <w:pStyle w:val="Paragraphedeliste"/>
        <w:numPr>
          <w:ilvl w:val="0"/>
          <w:numId w:val="2"/>
        </w:numPr>
      </w:pPr>
      <w:r w:rsidRPr="009059AA">
        <w:t xml:space="preserve">Annexe </w:t>
      </w:r>
      <w:r>
        <w:t>5</w:t>
      </w:r>
      <w:r w:rsidRPr="009059AA">
        <w:t xml:space="preserve"> </w:t>
      </w:r>
      <w:r>
        <w:t xml:space="preserve">– </w:t>
      </w:r>
      <w:r w:rsidRPr="009059AA">
        <w:t xml:space="preserve">Trame de Devis Quantitatif </w:t>
      </w:r>
      <w:r>
        <w:t xml:space="preserve">– Installation auvent </w:t>
      </w:r>
    </w:p>
    <w:p w14:paraId="75760BAA" w14:textId="65C652F3" w:rsidR="00025498" w:rsidRDefault="00025498" w:rsidP="00025498">
      <w:pPr>
        <w:pStyle w:val="Paragraphedeliste"/>
        <w:numPr>
          <w:ilvl w:val="0"/>
          <w:numId w:val="2"/>
        </w:numPr>
      </w:pPr>
      <w:r>
        <w:t>Annexe 6 – Questionnaire Entreprise</w:t>
      </w:r>
    </w:p>
    <w:p w14:paraId="60E2C115" w14:textId="4497BDFD" w:rsidR="00D82A49" w:rsidRPr="00D82A49" w:rsidRDefault="00D82A49" w:rsidP="00920B05">
      <w:pPr>
        <w:pStyle w:val="Paragraphedeliste"/>
      </w:pPr>
      <w:r w:rsidRPr="00D82A49">
        <w:lastRenderedPageBreak/>
        <w:t>Ce</w:t>
      </w:r>
      <w:r w:rsidR="0035392F">
        <w:t xml:space="preserve"> chantier </w:t>
      </w:r>
      <w:r w:rsidRPr="00D82A49">
        <w:t xml:space="preserve">se déroulera </w:t>
      </w:r>
      <w:r w:rsidR="0035392F">
        <w:t>à</w:t>
      </w:r>
      <w:r w:rsidRPr="00D82A49">
        <w:t xml:space="preserve"> </w:t>
      </w:r>
      <w:r w:rsidR="00DE482B">
        <w:rPr>
          <w:rFonts w:asciiTheme="majorHAnsi" w:hAnsiTheme="majorHAnsi"/>
        </w:rPr>
        <w:t>Ouagadougou.</w:t>
      </w:r>
    </w:p>
    <w:p w14:paraId="76162874" w14:textId="37853907" w:rsidR="00D82A49" w:rsidRPr="00D82A49" w:rsidRDefault="00033184" w:rsidP="00920B05">
      <w:pPr>
        <w:pStyle w:val="Paragraphedeliste"/>
      </w:pPr>
      <w:r>
        <w:t>L’offre</w:t>
      </w:r>
      <w:r w:rsidRPr="00D82A49">
        <w:t xml:space="preserve"> </w:t>
      </w:r>
      <w:r w:rsidR="00D82A49" w:rsidRPr="00D82A49">
        <w:t>couvrira la période de préparation, la durée d’exécution des travaux et prendra fin à la signature du PV de réception définitive.</w:t>
      </w:r>
    </w:p>
    <w:p w14:paraId="4A6797CA" w14:textId="6EB7B7E1" w:rsidR="0082024E" w:rsidRDefault="009A30AA" w:rsidP="00920B05">
      <w:pPr>
        <w:pStyle w:val="Paragraphedeliste"/>
      </w:pPr>
      <w:r>
        <w:t xml:space="preserve">Date souhaitée de commencement des travaux : </w:t>
      </w:r>
      <w:r w:rsidR="00256E21">
        <w:rPr>
          <w:b/>
          <w:bCs/>
        </w:rPr>
        <w:t>13</w:t>
      </w:r>
      <w:r w:rsidR="00DE482B" w:rsidRPr="00D2030A">
        <w:rPr>
          <w:b/>
          <w:bCs/>
        </w:rPr>
        <w:t>/10/2025</w:t>
      </w:r>
    </w:p>
    <w:p w14:paraId="22BD0954" w14:textId="4DBDDDC9" w:rsidR="009A30AA" w:rsidRPr="007739E0" w:rsidRDefault="009A30AA" w:rsidP="009647AA">
      <w:pPr>
        <w:overflowPunct/>
        <w:autoSpaceDE/>
        <w:autoSpaceDN/>
        <w:adjustRightInd/>
        <w:spacing w:after="200" w:line="276" w:lineRule="auto"/>
        <w:jc w:val="left"/>
        <w:textAlignment w:val="auto"/>
        <w:rPr>
          <w:rFonts w:ascii="Arial Narrow" w:hAnsi="Arial Narrow"/>
          <w:lang w:val="fr-FR"/>
        </w:rPr>
      </w:pPr>
      <w:r w:rsidRPr="007739E0">
        <w:rPr>
          <w:rFonts w:ascii="Arial Narrow" w:hAnsi="Arial Narrow"/>
          <w:lang w:val="fr-FR"/>
        </w:rPr>
        <w:t>Le soumissionnaire, avant de proposer son offre, doit s’assurer de sa disponibilité par rapport aux dates mentionnées</w:t>
      </w:r>
      <w:r w:rsidRPr="007739E0">
        <w:rPr>
          <w:rFonts w:ascii="Arial Narrow" w:hAnsi="Arial Narrow"/>
          <w:bCs/>
          <w:i/>
          <w:lang w:val="fr-FR"/>
        </w:rPr>
        <w:t>.</w:t>
      </w:r>
    </w:p>
    <w:p w14:paraId="491B8F24" w14:textId="1E816A7B" w:rsidR="009A30AA" w:rsidRDefault="009A30AA" w:rsidP="009A30AA">
      <w:pPr>
        <w:pStyle w:val="Paragraphedeliste"/>
      </w:pPr>
      <w:r>
        <w:t>Obligation de résult</w:t>
      </w:r>
      <w:r w:rsidR="00480E42">
        <w:t>at : En soumettant son offre, l’</w:t>
      </w:r>
      <w:r w:rsidR="001822E0">
        <w:t xml:space="preserve">entreprise </w:t>
      </w:r>
      <w:r>
        <w:t xml:space="preserve">a une obligation de résultats sur les délais d’exécution, le prix, et la qualité des travaux. </w:t>
      </w:r>
    </w:p>
    <w:p w14:paraId="0C0FB6A8" w14:textId="28504420" w:rsidR="00FF300E" w:rsidRPr="00A6095B" w:rsidRDefault="00CB3A2E" w:rsidP="00381945">
      <w:pPr>
        <w:pStyle w:val="Titre1"/>
      </w:pPr>
      <w:r>
        <w:t>VISITE DE SITE et CLARIFICATION DE L’APPEL D’OFFRES</w:t>
      </w:r>
    </w:p>
    <w:p w14:paraId="45766259" w14:textId="77777777" w:rsidR="00CB3A2E" w:rsidRDefault="00CB3A2E" w:rsidP="001E55D4">
      <w:pPr>
        <w:ind w:left="568"/>
        <w:rPr>
          <w:lang w:val="fr-FR"/>
        </w:rPr>
      </w:pPr>
    </w:p>
    <w:p w14:paraId="3DB6E239" w14:textId="788B4C55" w:rsidR="001E55D4" w:rsidRPr="007739E0" w:rsidRDefault="001E55D4" w:rsidP="001E55D4">
      <w:pPr>
        <w:ind w:left="568"/>
        <w:rPr>
          <w:lang w:val="fr-FR"/>
        </w:rPr>
      </w:pPr>
      <w:r w:rsidRPr="001E55D4">
        <w:rPr>
          <w:lang w:val="fr-FR"/>
        </w:rPr>
        <w:t xml:space="preserve">01 visite de site sera organisée à </w:t>
      </w:r>
      <w:r>
        <w:rPr>
          <w:lang w:val="fr-FR"/>
        </w:rPr>
        <w:t>Ouagadougou</w:t>
      </w:r>
      <w:r w:rsidRPr="001E55D4">
        <w:rPr>
          <w:lang w:val="fr-FR"/>
        </w:rPr>
        <w:t xml:space="preserve"> </w:t>
      </w:r>
      <w:r w:rsidRPr="001E55D4">
        <w:rPr>
          <w:b/>
          <w:bCs/>
          <w:lang w:val="fr-FR"/>
        </w:rPr>
        <w:t>après la validation des dossiers d’appels d’offres</w:t>
      </w:r>
      <w:r w:rsidRPr="001E55D4">
        <w:rPr>
          <w:lang w:val="fr-FR"/>
        </w:rPr>
        <w:t xml:space="preserve">.  </w:t>
      </w:r>
    </w:p>
    <w:p w14:paraId="39B8922B" w14:textId="31EA1135" w:rsidR="00FF300E" w:rsidRPr="005F325F" w:rsidRDefault="005969FC" w:rsidP="00381945">
      <w:pPr>
        <w:pStyle w:val="Titre1"/>
      </w:pPr>
      <w:r>
        <w:t xml:space="preserve">DOCUMENTS ADMINITRATIFS, </w:t>
      </w:r>
      <w:r w:rsidR="001B1B40">
        <w:t>OFFRE</w:t>
      </w:r>
      <w:r>
        <w:t>S</w:t>
      </w:r>
      <w:r w:rsidR="001B1B40">
        <w:t xml:space="preserve"> TECHNIQUE ET FINANCIERE A SOUMETTRE</w:t>
      </w:r>
    </w:p>
    <w:p w14:paraId="21EF1E9D" w14:textId="77777777" w:rsidR="005969FC" w:rsidRPr="00805651" w:rsidRDefault="005969FC" w:rsidP="005969FC">
      <w:pPr>
        <w:pStyle w:val="Titre2"/>
        <w:numPr>
          <w:ilvl w:val="0"/>
          <w:numId w:val="0"/>
        </w:numPr>
        <w:tabs>
          <w:tab w:val="left" w:pos="0"/>
        </w:tabs>
        <w:rPr>
          <w:rFonts w:ascii="Arial Narrow" w:eastAsia="Times New Roman" w:hAnsi="Arial Narrow" w:cs="Times New Roman"/>
          <w:bCs w:val="0"/>
          <w:i w:val="0"/>
          <w:color w:val="auto"/>
          <w:sz w:val="20"/>
          <w:szCs w:val="20"/>
        </w:rPr>
      </w:pPr>
      <w:r w:rsidRPr="00805651">
        <w:rPr>
          <w:rFonts w:ascii="Arial Narrow" w:eastAsia="Times New Roman" w:hAnsi="Arial Narrow" w:cs="Times New Roman"/>
          <w:bCs w:val="0"/>
          <w:i w:val="0"/>
          <w:color w:val="auto"/>
          <w:sz w:val="20"/>
          <w:szCs w:val="20"/>
        </w:rPr>
        <w:t>Le soumissionnaire doit fournir les documents prouvant qu'il dispose des capacités techniques et des ressources humaines nécessaires pour mener à bien l'exécution du marché. À cette fin, MSF</w:t>
      </w:r>
      <w:r>
        <w:rPr>
          <w:rFonts w:ascii="Arial Narrow" w:eastAsia="Times New Roman" w:hAnsi="Arial Narrow" w:cs="Times New Roman"/>
          <w:bCs w:val="0"/>
          <w:i w:val="0"/>
          <w:color w:val="auto"/>
          <w:sz w:val="20"/>
          <w:szCs w:val="20"/>
        </w:rPr>
        <w:t xml:space="preserve"> </w:t>
      </w:r>
      <w:r w:rsidRPr="00805651">
        <w:rPr>
          <w:rFonts w:ascii="Arial Narrow" w:eastAsia="Times New Roman" w:hAnsi="Arial Narrow" w:cs="Times New Roman"/>
          <w:bCs w:val="0"/>
          <w:i w:val="0"/>
          <w:color w:val="auto"/>
          <w:sz w:val="20"/>
          <w:szCs w:val="20"/>
        </w:rPr>
        <w:t>requ</w:t>
      </w:r>
      <w:r w:rsidRPr="00F90DF2">
        <w:rPr>
          <w:rFonts w:ascii="Arial Narrow" w:eastAsia="Times New Roman" w:hAnsi="Arial Narrow" w:cs="Times New Roman"/>
          <w:bCs w:val="0"/>
          <w:i w:val="0"/>
          <w:color w:val="auto"/>
          <w:sz w:val="20"/>
          <w:szCs w:val="20"/>
        </w:rPr>
        <w:t>ière les informations suivantes</w:t>
      </w:r>
      <w:r>
        <w:rPr>
          <w:rFonts w:ascii="Arial Narrow" w:eastAsia="Times New Roman" w:hAnsi="Arial Narrow" w:cs="Times New Roman"/>
          <w:bCs w:val="0"/>
          <w:i w:val="0"/>
          <w:color w:val="auto"/>
          <w:sz w:val="20"/>
          <w:szCs w:val="20"/>
        </w:rPr>
        <w:t> :</w:t>
      </w:r>
    </w:p>
    <w:p w14:paraId="45AA16BF" w14:textId="77777777" w:rsidR="001632C1" w:rsidRDefault="005969FC" w:rsidP="001632C1">
      <w:pPr>
        <w:pStyle w:val="Titre2"/>
        <w:ind w:left="993" w:hanging="426"/>
      </w:pPr>
      <w:r>
        <w:t>DOCUMENTS ADMINISTRATIFS :</w:t>
      </w:r>
    </w:p>
    <w:p w14:paraId="08AF9159" w14:textId="4D27D46D" w:rsid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 xml:space="preserve">Le soumissionnaire doit remplir et retourner dûment </w:t>
      </w:r>
      <w:r w:rsidR="00D2030A" w:rsidRPr="00025498">
        <w:rPr>
          <w:rFonts w:ascii="Arial Narrow" w:eastAsia="Times New Roman" w:hAnsi="Arial Narrow" w:cs="Times New Roman"/>
          <w:bCs w:val="0"/>
          <w:i w:val="0"/>
          <w:color w:val="auto"/>
          <w:sz w:val="20"/>
          <w:szCs w:val="20"/>
        </w:rPr>
        <w:t>complét</w:t>
      </w:r>
      <w:r w:rsidR="00D2030A">
        <w:rPr>
          <w:rFonts w:ascii="Arial Narrow" w:eastAsia="Times New Roman" w:hAnsi="Arial Narrow" w:cs="Times New Roman"/>
          <w:bCs w:val="0"/>
          <w:i w:val="0"/>
          <w:color w:val="auto"/>
          <w:sz w:val="20"/>
          <w:szCs w:val="20"/>
        </w:rPr>
        <w:t>er</w:t>
      </w:r>
      <w:r w:rsidRPr="00025498">
        <w:rPr>
          <w:rFonts w:ascii="Arial Narrow" w:eastAsia="Times New Roman" w:hAnsi="Arial Narrow" w:cs="Times New Roman"/>
          <w:bCs w:val="0"/>
          <w:i w:val="0"/>
          <w:color w:val="auto"/>
          <w:sz w:val="20"/>
          <w:szCs w:val="20"/>
        </w:rPr>
        <w:t xml:space="preserve"> l’Annexe 6 « Questionnaire Entreprise ». </w:t>
      </w:r>
    </w:p>
    <w:p w14:paraId="701984F4" w14:textId="0BA794DC" w:rsidR="00025498" w:rsidRP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Il devra également fournir la documentation suivante, attestant de la régularité de l’entreprise :</w:t>
      </w:r>
    </w:p>
    <w:p w14:paraId="1E0E71D0" w14:textId="53869894"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bookmarkStart w:id="6" w:name="_Hlk205974536"/>
      <w:r w:rsidRPr="00025498">
        <w:rPr>
          <w:rFonts w:ascii="Arial Narrow" w:eastAsia="Times New Roman" w:hAnsi="Arial Narrow" w:cs="Times New Roman"/>
          <w:bCs w:val="0"/>
          <w:i w:val="0"/>
          <w:color w:val="auto"/>
          <w:sz w:val="20"/>
          <w:szCs w:val="20"/>
        </w:rPr>
        <w:t>Attestation d'enregistrement de l'entreprise auprès des autorités compétentes (N° du Registre du Commerce et des Sociétés ou équivalent)</w:t>
      </w:r>
      <w:r w:rsidR="00637592">
        <w:rPr>
          <w:rFonts w:ascii="Arial Narrow" w:eastAsia="Times New Roman" w:hAnsi="Arial Narrow" w:cs="Times New Roman"/>
          <w:bCs w:val="0"/>
          <w:i w:val="0"/>
          <w:color w:val="auto"/>
          <w:sz w:val="20"/>
          <w:szCs w:val="20"/>
        </w:rPr>
        <w:t>.</w:t>
      </w:r>
    </w:p>
    <w:p w14:paraId="75BD6EA5" w14:textId="267AD417" w:rsidR="00637592" w:rsidRDefault="00637592" w:rsidP="00637592">
      <w:pPr>
        <w:pStyle w:val="Titre2"/>
        <w:numPr>
          <w:ilvl w:val="0"/>
          <w:numId w:val="21"/>
        </w:numPr>
        <w:tabs>
          <w:tab w:val="left" w:pos="0"/>
        </w:tabs>
        <w:rPr>
          <w:rFonts w:ascii="Arial Narrow" w:eastAsia="Times New Roman" w:hAnsi="Arial Narrow" w:cs="Times New Roman"/>
          <w:bCs w:val="0"/>
          <w:i w:val="0"/>
          <w:color w:val="auto"/>
          <w:sz w:val="20"/>
          <w:szCs w:val="20"/>
        </w:rPr>
      </w:pPr>
      <w:r>
        <w:rPr>
          <w:rFonts w:ascii="Arial Narrow" w:eastAsia="Times New Roman" w:hAnsi="Arial Narrow" w:cs="Times New Roman"/>
          <w:bCs w:val="0"/>
          <w:i w:val="0"/>
          <w:color w:val="auto"/>
          <w:sz w:val="20"/>
          <w:szCs w:val="20"/>
        </w:rPr>
        <w:t xml:space="preserve">Numéro </w:t>
      </w:r>
      <w:r w:rsidRPr="00637592">
        <w:rPr>
          <w:rFonts w:ascii="Arial Narrow" w:eastAsia="Times New Roman" w:hAnsi="Arial Narrow" w:cs="Times New Roman"/>
          <w:bCs w:val="0"/>
          <w:i w:val="0"/>
          <w:color w:val="auto"/>
          <w:sz w:val="20"/>
          <w:szCs w:val="20"/>
        </w:rPr>
        <w:t>d'identification fiscale (IFU)</w:t>
      </w:r>
      <w:r>
        <w:rPr>
          <w:rFonts w:ascii="Arial Narrow" w:eastAsia="Times New Roman" w:hAnsi="Arial Narrow" w:cs="Times New Roman"/>
          <w:bCs w:val="0"/>
          <w:i w:val="0"/>
          <w:color w:val="auto"/>
          <w:sz w:val="20"/>
          <w:szCs w:val="20"/>
        </w:rPr>
        <w:t>.</w:t>
      </w:r>
    </w:p>
    <w:p w14:paraId="6F0F7B19" w14:textId="04AAB448" w:rsidR="00637592" w:rsidRPr="00637592" w:rsidRDefault="00637592" w:rsidP="00637592">
      <w:pPr>
        <w:pStyle w:val="Titre2"/>
        <w:numPr>
          <w:ilvl w:val="0"/>
          <w:numId w:val="21"/>
        </w:numPr>
        <w:tabs>
          <w:tab w:val="left" w:pos="0"/>
        </w:tabs>
        <w:rPr>
          <w:rFonts w:ascii="Arial Narrow" w:eastAsia="Times New Roman" w:hAnsi="Arial Narrow" w:cs="Times New Roman"/>
          <w:bCs w:val="0"/>
          <w:i w:val="0"/>
          <w:color w:val="auto"/>
          <w:sz w:val="20"/>
          <w:szCs w:val="20"/>
        </w:rPr>
      </w:pPr>
      <w:r>
        <w:rPr>
          <w:rFonts w:ascii="Arial Narrow" w:eastAsia="Times New Roman" w:hAnsi="Arial Narrow" w:cs="Times New Roman"/>
          <w:bCs w:val="0"/>
          <w:i w:val="0"/>
          <w:color w:val="auto"/>
          <w:sz w:val="20"/>
          <w:szCs w:val="20"/>
        </w:rPr>
        <w:t xml:space="preserve"> </w:t>
      </w:r>
      <w:r w:rsidRPr="00675BAF">
        <w:rPr>
          <w:rFonts w:ascii="Arial Narrow" w:eastAsia="Times New Roman" w:hAnsi="Arial Narrow" w:cs="Times New Roman"/>
          <w:bCs w:val="0"/>
          <w:i w:val="0"/>
          <w:color w:val="auto"/>
          <w:sz w:val="20"/>
          <w:szCs w:val="20"/>
        </w:rPr>
        <w:t>Le relevé d’identité bancaire (RIB) bon à savoir</w:t>
      </w:r>
      <w:r>
        <w:rPr>
          <w:rFonts w:ascii="Arial Narrow" w:eastAsia="Times New Roman" w:hAnsi="Arial Narrow" w:cs="Times New Roman"/>
          <w:bCs w:val="0"/>
          <w:i w:val="0"/>
          <w:color w:val="auto"/>
          <w:sz w:val="20"/>
          <w:szCs w:val="20"/>
        </w:rPr>
        <w:t>.</w:t>
      </w:r>
    </w:p>
    <w:p w14:paraId="129C221D" w14:textId="72A0124E"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Photocopie recto verso de la pièce d’identité du dirigeant et/ou du gérant de l’entreprise</w:t>
      </w:r>
      <w:r w:rsidR="00637592">
        <w:rPr>
          <w:rFonts w:ascii="Arial Narrow" w:eastAsia="Times New Roman" w:hAnsi="Arial Narrow" w:cs="Times New Roman"/>
          <w:bCs w:val="0"/>
          <w:i w:val="0"/>
          <w:color w:val="auto"/>
          <w:sz w:val="20"/>
          <w:szCs w:val="20"/>
        </w:rPr>
        <w:t>.</w:t>
      </w:r>
    </w:p>
    <w:p w14:paraId="0AD56A36" w14:textId="11EC0D66"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Certificat d’agrément de l’entreprise de construction délivré par le Ministère compétent</w:t>
      </w:r>
      <w:r w:rsidR="00637592">
        <w:rPr>
          <w:rFonts w:ascii="Arial Narrow" w:eastAsia="Times New Roman" w:hAnsi="Arial Narrow" w:cs="Times New Roman"/>
          <w:bCs w:val="0"/>
          <w:i w:val="0"/>
          <w:color w:val="auto"/>
          <w:sz w:val="20"/>
          <w:szCs w:val="20"/>
        </w:rPr>
        <w:t>.</w:t>
      </w:r>
    </w:p>
    <w:p w14:paraId="2E56061C" w14:textId="4C2C0406" w:rsidR="00025498" w:rsidRPr="00025498" w:rsidRDefault="00025498" w:rsidP="00025498">
      <w:pPr>
        <w:pStyle w:val="Titre2"/>
        <w:numPr>
          <w:ilvl w:val="0"/>
          <w:numId w:val="21"/>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Attestation délivrée par les autorités prouvant que l’entreprise est en règle vis-à-vis de ses obligations sociales</w:t>
      </w:r>
      <w:r w:rsidR="00637592">
        <w:rPr>
          <w:rFonts w:ascii="Arial Narrow" w:eastAsia="Times New Roman" w:hAnsi="Arial Narrow" w:cs="Times New Roman"/>
          <w:bCs w:val="0"/>
          <w:i w:val="0"/>
          <w:color w:val="auto"/>
          <w:sz w:val="20"/>
          <w:szCs w:val="20"/>
        </w:rPr>
        <w:t>.</w:t>
      </w:r>
    </w:p>
    <w:bookmarkEnd w:id="6"/>
    <w:p w14:paraId="657F7967" w14:textId="23E301F4" w:rsidR="005969FC" w:rsidRDefault="005969FC" w:rsidP="005969FC">
      <w:pPr>
        <w:pStyle w:val="Titre2"/>
        <w:ind w:left="993" w:hanging="426"/>
      </w:pPr>
      <w:r>
        <w:t>OFFRES TECHNIQUE ET FINANCIERE :</w:t>
      </w:r>
    </w:p>
    <w:p w14:paraId="13CCA328" w14:textId="4F087E8C" w:rsidR="005420B0" w:rsidRPr="00DE482B" w:rsidRDefault="005420B0" w:rsidP="009647AA">
      <w:pPr>
        <w:rPr>
          <w:rFonts w:ascii="Arial Narrow" w:hAnsi="Arial Narrow"/>
          <w:lang w:val="fr-FR"/>
        </w:rPr>
      </w:pPr>
    </w:p>
    <w:tbl>
      <w:tblPr>
        <w:tblStyle w:val="Listemoyenne2"/>
        <w:tblW w:w="5000" w:type="pct"/>
        <w:tblLook w:val="04A0" w:firstRow="1" w:lastRow="0" w:firstColumn="1" w:lastColumn="0" w:noHBand="0" w:noVBand="1"/>
      </w:tblPr>
      <w:tblGrid>
        <w:gridCol w:w="837"/>
        <w:gridCol w:w="3595"/>
        <w:gridCol w:w="5632"/>
      </w:tblGrid>
      <w:tr w:rsidR="007B3EA6" w:rsidRPr="00E914CE" w14:paraId="139D32EB" w14:textId="77777777" w:rsidTr="009647AA">
        <w:trPr>
          <w:cnfStyle w:val="100000000000" w:firstRow="1" w:lastRow="0" w:firstColumn="0" w:lastColumn="0" w:oddVBand="0" w:evenVBand="0" w:oddHBand="0" w:evenHBand="0" w:firstRowFirstColumn="0" w:firstRowLastColumn="0" w:lastRowFirstColumn="0" w:lastRowLastColumn="0"/>
          <w:trHeight w:val="145"/>
        </w:trPr>
        <w:tc>
          <w:tcPr>
            <w:cnfStyle w:val="001000000100" w:firstRow="0" w:lastRow="0" w:firstColumn="1" w:lastColumn="0" w:oddVBand="0" w:evenVBand="0" w:oddHBand="0" w:evenHBand="0" w:firstRowFirstColumn="1" w:firstRowLastColumn="0" w:lastRowFirstColumn="0" w:lastRowLastColumn="0"/>
            <w:tcW w:w="416" w:type="pct"/>
            <w:shd w:val="clear" w:color="auto" w:fill="FFD3C9"/>
          </w:tcPr>
          <w:p w14:paraId="4A1C14F2" w14:textId="77777777" w:rsidR="001B1B40" w:rsidRPr="00E914CE" w:rsidRDefault="001B1B40" w:rsidP="00925509">
            <w:pPr>
              <w:pStyle w:val="Paragraphedeliste"/>
            </w:pPr>
            <w:r w:rsidRPr="00E914CE">
              <w:t>N°</w:t>
            </w:r>
          </w:p>
        </w:tc>
        <w:tc>
          <w:tcPr>
            <w:tcW w:w="1786" w:type="pct"/>
            <w:shd w:val="clear" w:color="auto" w:fill="FFD3C9"/>
          </w:tcPr>
          <w:p w14:paraId="325C75E9"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Document à fournir</w:t>
            </w:r>
          </w:p>
        </w:tc>
        <w:tc>
          <w:tcPr>
            <w:tcW w:w="2798" w:type="pct"/>
            <w:shd w:val="clear" w:color="auto" w:fill="FFD3C9"/>
          </w:tcPr>
          <w:p w14:paraId="20243800"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Détails</w:t>
            </w:r>
          </w:p>
        </w:tc>
      </w:tr>
      <w:tr w:rsidR="007B3EA6" w:rsidRPr="00256E21" w14:paraId="333905D3"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7FA31FF7" w14:textId="288B8063" w:rsidR="006D681C" w:rsidRPr="00E914CE" w:rsidRDefault="00DE482B" w:rsidP="00925509">
            <w:pPr>
              <w:pStyle w:val="Paragraphedeliste"/>
              <w:jc w:val="left"/>
            </w:pPr>
            <w:r>
              <w:t>1</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00E3374" w14:textId="2ECEDE7B" w:rsidR="006D681C" w:rsidRPr="00E914CE" w:rsidRDefault="006D681C" w:rsidP="00925509">
            <w:pPr>
              <w:pStyle w:val="Paragraphedeliste"/>
              <w:jc w:val="left"/>
              <w:cnfStyle w:val="000000100000" w:firstRow="0" w:lastRow="0" w:firstColumn="0" w:lastColumn="0" w:oddVBand="0" w:evenVBand="0" w:oddHBand="1" w:evenHBand="0" w:firstRowFirstColumn="0" w:firstRowLastColumn="0" w:lastRowFirstColumn="0" w:lastRowLastColumn="0"/>
            </w:pPr>
            <w:r w:rsidRPr="00A87482">
              <w:t>Devis Quantitatif Estimatif original avec la cotation des postes</w:t>
            </w:r>
            <w:r w:rsidRPr="00A42146">
              <w:t xml:space="preserve">  </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E49266A" w14:textId="5D44CDB4" w:rsidR="006D681C" w:rsidRDefault="00480E42" w:rsidP="005420B0">
            <w:pPr>
              <w:pStyle w:val="Paragraphedeliste"/>
              <w:jc w:val="left"/>
              <w:cnfStyle w:val="000000100000" w:firstRow="0" w:lastRow="0" w:firstColumn="0" w:lastColumn="0" w:oddVBand="0" w:evenVBand="0" w:oddHBand="1" w:evenHBand="0" w:firstRowFirstColumn="0" w:firstRowLastColumn="0" w:lastRowFirstColumn="0" w:lastRowLastColumn="0"/>
            </w:pPr>
            <w:r>
              <w:t>Selon modèle en annexe 3</w:t>
            </w:r>
            <w:r w:rsidR="00DE482B">
              <w:t>, 4 et 5</w:t>
            </w:r>
          </w:p>
          <w:p w14:paraId="2BD8B233" w14:textId="06580C84" w:rsidR="007E1CCB" w:rsidRPr="009647AA" w:rsidRDefault="007E1CCB" w:rsidP="005420B0">
            <w:pPr>
              <w:pStyle w:val="Paragraphedeliste"/>
              <w:jc w:val="left"/>
              <w:cnfStyle w:val="000000100000" w:firstRow="0" w:lastRow="0" w:firstColumn="0" w:lastColumn="0" w:oddVBand="0" w:evenVBand="0" w:oddHBand="1" w:evenHBand="0" w:firstRowFirstColumn="0" w:firstRowLastColumn="0" w:lastRowFirstColumn="0" w:lastRowLastColumn="0"/>
              <w:rPr>
                <w:i/>
              </w:rPr>
            </w:pPr>
          </w:p>
        </w:tc>
      </w:tr>
      <w:tr w:rsidR="007B3EA6" w:rsidRPr="00256E21" w14:paraId="300175A9" w14:textId="77777777" w:rsidTr="00DE482B">
        <w:trPr>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82AD2CD" w14:textId="62E58763" w:rsidR="006D681C" w:rsidRPr="00E914CE" w:rsidRDefault="00DE482B" w:rsidP="00A87482">
            <w:pPr>
              <w:pStyle w:val="Paragraphedeliste"/>
              <w:jc w:val="left"/>
            </w:pPr>
            <w:r>
              <w:t>2</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DE5C948" w14:textId="77777777" w:rsidR="006D681C" w:rsidRPr="00E914CE"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E914CE">
              <w:t>Méthodologie d’intervention et d’organisation du chantier</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ADA2EA2" w14:textId="7C9339E4" w:rsidR="00BB143F" w:rsidRPr="009647AA"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9647AA">
              <w:t>Selon modèle du soumissionnaire. Le document doit préciser</w:t>
            </w:r>
            <w:r w:rsidR="00BB143F" w:rsidRPr="009647AA">
              <w:t> :</w:t>
            </w:r>
          </w:p>
          <w:p w14:paraId="625AC79E" w14:textId="6DF05944"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w:t>
            </w:r>
            <w:r w:rsidR="00491111" w:rsidRPr="007E1CCB">
              <w:t>lan d’</w:t>
            </w:r>
            <w:r w:rsidRPr="009647AA">
              <w:t>installation du chanti</w:t>
            </w:r>
            <w:r w:rsidR="00491111" w:rsidRPr="007E1CCB">
              <w:t>er</w:t>
            </w:r>
          </w:p>
          <w:p w14:paraId="369E33C5" w14:textId="395EB7BB"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plan d’approvi</w:t>
            </w:r>
            <w:r>
              <w:t>si</w:t>
            </w:r>
            <w:r w:rsidRPr="009647AA">
              <w:t>onnement d</w:t>
            </w:r>
            <w:r w:rsidR="00491111" w:rsidRPr="007E1CCB">
              <w:t xml:space="preserve">u chantier (circuit des </w:t>
            </w:r>
            <w:r w:rsidRPr="009647AA">
              <w:t>matières</w:t>
            </w:r>
            <w:r w:rsidR="00491111" w:rsidRPr="007E1CCB">
              <w:t>)</w:t>
            </w:r>
          </w:p>
          <w:p w14:paraId="2D24BA77" w14:textId="268BBAFC" w:rsidR="008353CE" w:rsidRDefault="007E1CCB"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 xml:space="preserve">Le plan de </w:t>
            </w:r>
            <w:r w:rsidR="008353CE">
              <w:t>prévention et sécurité</w:t>
            </w:r>
            <w:r>
              <w:t xml:space="preserve"> </w:t>
            </w:r>
            <w:r w:rsidR="008353CE">
              <w:t>du chantier (</w:t>
            </w:r>
            <w:r w:rsidR="00916050">
              <w:t xml:space="preserve">personnes </w:t>
            </w:r>
            <w:r w:rsidR="008353CE">
              <w:t xml:space="preserve">et site) </w:t>
            </w:r>
          </w:p>
          <w:p w14:paraId="22E49433" w14:textId="75123D9F" w:rsidR="006D681C" w:rsidRPr="007E1CCB" w:rsidRDefault="008353CE"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Plan d’approvisionnement</w:t>
            </w:r>
            <w:r w:rsidR="00491111" w:rsidRPr="007E1CCB">
              <w:t xml:space="preserve"> en eau et </w:t>
            </w:r>
            <w:r w:rsidR="007E1CCB" w:rsidRPr="007E1CCB">
              <w:t>électricité</w:t>
            </w:r>
            <w:r w:rsidR="007E1CCB">
              <w:t xml:space="preserve"> du chantier</w:t>
            </w:r>
          </w:p>
          <w:p w14:paraId="5D9B4F37" w14:textId="77777777" w:rsidR="00812890" w:rsidRPr="007E1CCB" w:rsidRDefault="00812890" w:rsidP="009647AA">
            <w:pPr>
              <w:pStyle w:val="Paragraphedeliste"/>
              <w:spacing w:before="0" w:after="0"/>
              <w:ind w:left="714"/>
              <w:jc w:val="left"/>
              <w:cnfStyle w:val="000000000000" w:firstRow="0" w:lastRow="0" w:firstColumn="0" w:lastColumn="0" w:oddVBand="0" w:evenVBand="0" w:oddHBand="0" w:evenHBand="0" w:firstRowFirstColumn="0" w:firstRowLastColumn="0" w:lastRowFirstColumn="0" w:lastRowLastColumn="0"/>
            </w:pPr>
          </w:p>
          <w:p w14:paraId="28C88776" w14:textId="722C77D4" w:rsidR="00BB143F" w:rsidRPr="007739E0" w:rsidRDefault="00812890" w:rsidP="009647AA">
            <w:pPr>
              <w:jc w:val="left"/>
              <w:cnfStyle w:val="000000000000" w:firstRow="0" w:lastRow="0" w:firstColumn="0" w:lastColumn="0" w:oddVBand="0" w:evenVBand="0" w:oddHBand="0" w:evenHBand="0" w:firstRowFirstColumn="0" w:firstRowLastColumn="0" w:lastRowFirstColumn="0" w:lastRowLastColumn="0"/>
              <w:rPr>
                <w:lang w:val="fr-FR"/>
              </w:rPr>
            </w:pPr>
            <w:r w:rsidRPr="007739E0">
              <w:rPr>
                <w:rFonts w:ascii="Arial Narrow" w:hAnsi="Arial Narrow"/>
                <w:lang w:val="fr-FR"/>
              </w:rPr>
              <w:t>L</w:t>
            </w:r>
            <w:r w:rsidRPr="008353CE">
              <w:rPr>
                <w:rFonts w:ascii="Arial Narrow" w:hAnsi="Arial Narrow"/>
                <w:lang w:val="fr-FR"/>
              </w:rPr>
              <w:t>a méthodologie</w:t>
            </w:r>
            <w:r w:rsidRPr="007E1CCB">
              <w:rPr>
                <w:rFonts w:ascii="Arial Narrow" w:hAnsi="Arial Narrow"/>
                <w:lang w:val="fr-FR"/>
              </w:rPr>
              <w:t xml:space="preserve"> </w:t>
            </w:r>
            <w:r w:rsidR="007B3EA6" w:rsidRPr="007E1CCB">
              <w:rPr>
                <w:rFonts w:ascii="Arial Narrow" w:hAnsi="Arial Narrow"/>
                <w:lang w:val="fr-FR"/>
              </w:rPr>
              <w:t xml:space="preserve">doit tenir compte des </w:t>
            </w:r>
            <w:r w:rsidR="001E55D4" w:rsidRPr="007E1CCB">
              <w:rPr>
                <w:rFonts w:ascii="Arial Narrow" w:hAnsi="Arial Narrow"/>
                <w:lang w:val="fr-FR"/>
              </w:rPr>
              <w:t>coactivités</w:t>
            </w:r>
            <w:r w:rsidR="007B3EA6" w:rsidRPr="007E1CCB">
              <w:rPr>
                <w:rFonts w:ascii="Arial Narrow" w:hAnsi="Arial Narrow"/>
                <w:lang w:val="fr-FR"/>
              </w:rPr>
              <w:t xml:space="preserve"> et ne doit pas les impacter</w:t>
            </w:r>
          </w:p>
        </w:tc>
      </w:tr>
      <w:tr w:rsidR="00E95B2D" w:rsidRPr="00256E21" w14:paraId="4FB89046"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525DF7D" w14:textId="654CB48A" w:rsidR="00E95B2D" w:rsidRDefault="00DE482B" w:rsidP="00A87482">
            <w:pPr>
              <w:pStyle w:val="Paragraphedeliste"/>
              <w:jc w:val="left"/>
            </w:pPr>
            <w:r>
              <w:t>3</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8FB6FB6" w14:textId="6B836E0E" w:rsidR="00E95B2D" w:rsidRPr="00E914CE" w:rsidRDefault="00E95B2D" w:rsidP="00A87482">
            <w:pPr>
              <w:pStyle w:val="Paragraphedeliste"/>
              <w:jc w:val="left"/>
              <w:cnfStyle w:val="000000100000" w:firstRow="0" w:lastRow="0" w:firstColumn="0" w:lastColumn="0" w:oddVBand="0" w:evenVBand="0" w:oddHBand="1" w:evenHBand="0" w:firstRowFirstColumn="0" w:firstRowLastColumn="0" w:lastRowFirstColumn="0" w:lastRowLastColumn="0"/>
            </w:pPr>
            <w:r w:rsidRPr="00A42146">
              <w:t>Planning des travaux</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628F9D1" w14:textId="77777777" w:rsidR="00E95B2D" w:rsidRDefault="00E95B2D" w:rsidP="00E95B2D">
            <w:pPr>
              <w:pStyle w:val="Paragraphedeliste"/>
              <w:jc w:val="left"/>
              <w:cnfStyle w:val="000000100000" w:firstRow="0" w:lastRow="0" w:firstColumn="0" w:lastColumn="0" w:oddVBand="0" w:evenVBand="0" w:oddHBand="1" w:evenHBand="0" w:firstRowFirstColumn="0" w:firstRowLastColumn="0" w:lastRowFirstColumn="0" w:lastRowLastColumn="0"/>
            </w:pPr>
            <w:r>
              <w:t>Selon modèle du soumissionnaire. Le document doit préciser :</w:t>
            </w:r>
          </w:p>
          <w:p w14:paraId="3D04759B"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w:t>
            </w:r>
            <w:r w:rsidRPr="007E1CCB">
              <w:t>urée totale du projet</w:t>
            </w:r>
          </w:p>
          <w:p w14:paraId="6F209B5D"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 xml:space="preserve">Le chronogramme des tâches </w:t>
            </w:r>
            <w:r w:rsidRPr="007E1CCB">
              <w:t>(ordonnancement, nature des tâches, durée de la tache</w:t>
            </w:r>
            <w:r>
              <w:t>)</w:t>
            </w:r>
          </w:p>
          <w:p w14:paraId="10F986E4" w14:textId="6567DCF9" w:rsidR="00E95B2D" w:rsidRP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date de disponibilité du soumissionnaire</w:t>
            </w:r>
          </w:p>
        </w:tc>
      </w:tr>
    </w:tbl>
    <w:p w14:paraId="6D8907F4" w14:textId="77777777" w:rsidR="007B3EA6" w:rsidRDefault="007B3EA6" w:rsidP="007B3EA6">
      <w:pPr>
        <w:rPr>
          <w:rFonts w:ascii="Arial Narrow" w:hAnsi="Arial Narrow"/>
          <w:lang w:val="fr-FR"/>
        </w:rPr>
      </w:pPr>
    </w:p>
    <w:p w14:paraId="46D82826" w14:textId="77777777" w:rsidR="007B3EA6" w:rsidRPr="007739E0" w:rsidRDefault="007B3EA6" w:rsidP="007B3EA6">
      <w:pPr>
        <w:rPr>
          <w:rFonts w:ascii="Arial Narrow" w:hAnsi="Arial Narrow"/>
          <w:lang w:val="fr-FR"/>
        </w:rPr>
      </w:pPr>
      <w:r w:rsidRPr="007E1CCB">
        <w:rPr>
          <w:rFonts w:ascii="Arial Narrow" w:hAnsi="Arial Narrow"/>
          <w:lang w:val="fr-FR"/>
        </w:rPr>
        <w:lastRenderedPageBreak/>
        <w:t>Chaque document à fournir doit être daté, paraphé sur chaque page, signé et cacheté sur la dernière page.</w:t>
      </w:r>
      <w:r>
        <w:rPr>
          <w:rFonts w:ascii="Arial Narrow" w:hAnsi="Arial Narrow"/>
          <w:lang w:val="fr-FR"/>
        </w:rPr>
        <w:t> </w:t>
      </w:r>
      <w:r w:rsidRPr="001E06BC">
        <w:rPr>
          <w:rFonts w:ascii="Arial Narrow" w:hAnsi="Arial Narrow"/>
          <w:lang w:val="fr-FR"/>
        </w:rPr>
        <w:t xml:space="preserve"> </w:t>
      </w:r>
    </w:p>
    <w:p w14:paraId="4F46E72D" w14:textId="77777777" w:rsidR="00B93ACA" w:rsidRPr="00B93ACA" w:rsidRDefault="00B93ACA" w:rsidP="0012513F">
      <w:pPr>
        <w:pStyle w:val="Titre1"/>
      </w:pPr>
      <w:r w:rsidRPr="00B93ACA">
        <w:t>SOUMISSION DES OFFRES</w:t>
      </w:r>
    </w:p>
    <w:p w14:paraId="25F8E5E6" w14:textId="77777777" w:rsidR="00DE482B" w:rsidRDefault="00DE482B" w:rsidP="00D81CB0">
      <w:pPr>
        <w:pStyle w:val="Paragraphedeliste"/>
        <w:spacing w:before="0" w:after="0"/>
        <w:contextualSpacing/>
      </w:pPr>
    </w:p>
    <w:p w14:paraId="21611F31" w14:textId="5BDEE12D" w:rsidR="00D81CB0" w:rsidRPr="00F77D36" w:rsidRDefault="00D16CF6" w:rsidP="00D81CB0">
      <w:pPr>
        <w:pStyle w:val="Paragraphedeliste"/>
        <w:spacing w:before="0" w:after="0"/>
        <w:contextualSpacing/>
      </w:pPr>
      <w:r w:rsidRPr="00D16CF6">
        <w:rPr>
          <w:b/>
          <w:bCs/>
        </w:rPr>
        <w:t xml:space="preserve">05/09/2025 à 15heures : </w:t>
      </w:r>
      <w:r w:rsidRPr="00F77D36">
        <w:t xml:space="preserve">Date limite de remise des offres par les soumissionnaires. Passé ce délai aucune candidature ne sera </w:t>
      </w:r>
      <w:r w:rsidR="00763A07" w:rsidRPr="00F77D36">
        <w:t>acceptée.</w:t>
      </w:r>
    </w:p>
    <w:p w14:paraId="7AB4DAE3" w14:textId="101288D6" w:rsidR="00E41A2F" w:rsidRDefault="00E41A2F" w:rsidP="00025498">
      <w:pPr>
        <w:pStyle w:val="Titre1"/>
        <w:ind w:left="1080"/>
      </w:pPr>
      <w:r w:rsidRPr="00E41A2F">
        <w:t>LIEU DE REMISE DES OFFRES</w:t>
      </w:r>
    </w:p>
    <w:p w14:paraId="55EDC23B" w14:textId="5AD2A4DD" w:rsidR="008011C5" w:rsidRDefault="008011C5" w:rsidP="00925509">
      <w:pPr>
        <w:pStyle w:val="Paragraphedeliste"/>
      </w:pPr>
    </w:p>
    <w:p w14:paraId="13B92606" w14:textId="77777777" w:rsidR="00763A07" w:rsidRDefault="00763A07" w:rsidP="00763A07">
      <w:pPr>
        <w:pStyle w:val="Paragraphedeliste"/>
        <w:ind w:left="708"/>
      </w:pPr>
      <w:r>
        <w:t>Pour Toutes préoccupations ; veuillez nous joindre par les adresses et contacts suivants.</w:t>
      </w:r>
    </w:p>
    <w:p w14:paraId="16265DE5" w14:textId="40F46C4D" w:rsidR="00763A07" w:rsidRDefault="00763A07" w:rsidP="00763A07">
      <w:pPr>
        <w:pStyle w:val="Paragraphedeliste"/>
        <w:ind w:left="708"/>
      </w:pPr>
      <w:r>
        <w:t>Les offres doivent être déposées chez Médecins Sans Frontières France, à l’adresse suivante :</w:t>
      </w:r>
    </w:p>
    <w:p w14:paraId="21888F9B" w14:textId="77777777" w:rsidR="00763A07" w:rsidRDefault="00763A07" w:rsidP="00763A07">
      <w:pPr>
        <w:pStyle w:val="Paragraphedeliste"/>
        <w:ind w:left="708"/>
      </w:pPr>
    </w:p>
    <w:p w14:paraId="67509742" w14:textId="1002A1B1" w:rsidR="00233635" w:rsidRPr="000C47DD" w:rsidRDefault="006745AD" w:rsidP="00233635">
      <w:pPr>
        <w:jc w:val="center"/>
        <w:rPr>
          <w:rFonts w:ascii="Arial Narrow" w:hAnsi="Arial Narrow"/>
          <w:b/>
          <w:color w:val="FFFFFF" w:themeColor="background1"/>
          <w:sz w:val="24"/>
          <w:lang w:val="fr-FR"/>
        </w:rPr>
      </w:pPr>
      <w:r>
        <w:rPr>
          <w:b/>
          <w:noProof/>
          <w:sz w:val="24"/>
          <w:lang w:val="fr-FR" w:eastAsia="fr-FR"/>
        </w:rPr>
        <mc:AlternateContent>
          <mc:Choice Requires="wps">
            <w:drawing>
              <wp:anchor distT="0" distB="0" distL="114300" distR="114300" simplePos="0" relativeHeight="251665408" behindDoc="0" locked="0" layoutInCell="1" allowOverlap="1" wp14:anchorId="5C58DA50" wp14:editId="00CB6299">
                <wp:simplePos x="0" y="0"/>
                <wp:positionH relativeFrom="column">
                  <wp:posOffset>849630</wp:posOffset>
                </wp:positionH>
                <wp:positionV relativeFrom="paragraph">
                  <wp:posOffset>-47625</wp:posOffset>
                </wp:positionV>
                <wp:extent cx="4643120" cy="1092200"/>
                <wp:effectExtent l="0" t="0" r="24130" b="12700"/>
                <wp:wrapNone/>
                <wp:docPr id="6" name="Rectangle à coins arrondis 6"/>
                <wp:cNvGraphicFramePr/>
                <a:graphic xmlns:a="http://schemas.openxmlformats.org/drawingml/2006/main">
                  <a:graphicData uri="http://schemas.microsoft.com/office/word/2010/wordprocessingShape">
                    <wps:wsp>
                      <wps:cNvSpPr/>
                      <wps:spPr>
                        <a:xfrm>
                          <a:off x="0" y="0"/>
                          <a:ext cx="4643120" cy="10922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8393790" id="Rectangle à coins arrondis 6" o:spid="_x0000_s1026" style="position:absolute;margin-left:66.9pt;margin-top:-3.75pt;width:365.6pt;height:8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" filled="f" strokecolor="#bfbfbf [2412]" strokeweight="2pt"/>
            </w:pict>
          </mc:Fallback>
        </mc:AlternateContent>
      </w:r>
      <w:r w:rsidR="00233635" w:rsidRPr="00907DC0">
        <w:rPr>
          <w:rFonts w:ascii="Arial Narrow" w:hAnsi="Arial Narrow"/>
          <w:b/>
          <w:sz w:val="24"/>
          <w:lang w:val="fr-FR"/>
        </w:rPr>
        <w:t>Médecins Sans Frontières,</w:t>
      </w:r>
      <w:r w:rsidR="00A57BFB" w:rsidRPr="00A57BFB">
        <w:rPr>
          <w:rFonts w:ascii="Arial Narrow" w:hAnsi="Arial Narrow"/>
          <w:b/>
          <w:sz w:val="24"/>
          <w:lang w:val="fr-FR"/>
        </w:rPr>
        <w:t xml:space="preserve"> </w:t>
      </w:r>
      <w:r w:rsidR="00A57BFB" w:rsidRPr="007531D0">
        <w:rPr>
          <w:rFonts w:ascii="Arial Narrow" w:hAnsi="Arial Narrow"/>
          <w:b/>
          <w:sz w:val="24"/>
          <w:lang w:val="fr-FR"/>
        </w:rPr>
        <w:t>France</w:t>
      </w:r>
      <w:r w:rsidR="00233635" w:rsidRPr="00697AA8">
        <w:rPr>
          <w:rFonts w:ascii="Arial Narrow" w:hAnsi="Arial Narrow"/>
          <w:b/>
          <w:color w:val="FFFFFF" w:themeColor="background1"/>
          <w:sz w:val="24"/>
          <w:lang w:val="fr-FR"/>
        </w:rPr>
        <w:t xml:space="preserve"> </w:t>
      </w:r>
    </w:p>
    <w:p w14:paraId="19C7A2DC" w14:textId="1BED258C" w:rsidR="00233635" w:rsidRPr="000C47DD" w:rsidRDefault="007467D9" w:rsidP="00B70FCF">
      <w:pPr>
        <w:shd w:val="clear" w:color="auto" w:fill="FFFFFF" w:themeFill="background1"/>
        <w:jc w:val="center"/>
        <w:rPr>
          <w:rFonts w:ascii="Arial Narrow" w:hAnsi="Arial Narrow"/>
          <w:color w:val="FFFFFF" w:themeColor="background1"/>
          <w:lang w:val="fr-FR"/>
        </w:rPr>
      </w:pPr>
      <w:r w:rsidRPr="007531D0">
        <w:rPr>
          <w:rFonts w:ascii="Arial Narrow" w:hAnsi="Arial Narrow"/>
          <w:bCs/>
          <w:lang w:val="fr-FR"/>
        </w:rPr>
        <w:t>Zone B6, Parcelle N°08, Lot 17, Ouaga 2000</w:t>
      </w:r>
      <w:r w:rsidRPr="007531D0">
        <w:rPr>
          <w:rFonts w:ascii="Arial Narrow" w:hAnsi="Arial Narrow"/>
          <w:b/>
          <w:sz w:val="24"/>
          <w:lang w:val="fr-FR"/>
        </w:rPr>
        <w:t xml:space="preserve">, </w:t>
      </w:r>
      <w:r w:rsidRPr="007531D0">
        <w:rPr>
          <w:rFonts w:ascii="Arial Narrow" w:hAnsi="Arial Narrow"/>
          <w:bCs/>
          <w:lang w:val="fr-FR"/>
        </w:rPr>
        <w:t>Ouagadougou- Arrondissement N°12</w:t>
      </w:r>
    </w:p>
    <w:p w14:paraId="1ABF8A45" w14:textId="359B7019" w:rsidR="00233635" w:rsidRPr="00CA6CF7" w:rsidRDefault="00233635" w:rsidP="00233635">
      <w:pPr>
        <w:jc w:val="center"/>
        <w:rPr>
          <w:rFonts w:ascii="Arial Narrow" w:hAnsi="Arial Narrow"/>
          <w:b/>
          <w:lang w:val="fr-FR"/>
        </w:rPr>
      </w:pPr>
      <w:r w:rsidRPr="00CA6CF7">
        <w:rPr>
          <w:rFonts w:ascii="Arial Narrow" w:hAnsi="Arial Narrow"/>
          <w:lang w:val="fr-FR" w:eastAsia="fr-FR"/>
        </w:rPr>
        <w:t xml:space="preserve">Avec la mention : </w:t>
      </w:r>
      <w:r w:rsidRPr="00CA6CF7">
        <w:rPr>
          <w:rFonts w:ascii="Arial Narrow" w:hAnsi="Arial Narrow"/>
          <w:i/>
          <w:iCs/>
          <w:lang w:val="fr-FR" w:eastAsia="fr-FR"/>
        </w:rPr>
        <w:t xml:space="preserve">  </w:t>
      </w:r>
      <w:r w:rsidRPr="00233635">
        <w:rPr>
          <w:rFonts w:ascii="Calibri" w:hAnsi="Calibri"/>
          <w:b/>
          <w:i/>
          <w:iCs/>
          <w:sz w:val="22"/>
          <w:lang w:val="fr-FR" w:eastAsia="fr-FR"/>
        </w:rPr>
        <w:t xml:space="preserve">Appel d’Offres </w:t>
      </w:r>
      <w:r w:rsidR="00930158">
        <w:rPr>
          <w:rFonts w:ascii="Calibri" w:hAnsi="Calibri"/>
          <w:b/>
          <w:i/>
          <w:iCs/>
          <w:sz w:val="22"/>
          <w:lang w:val="fr-FR" w:eastAsia="fr-FR"/>
        </w:rPr>
        <w:t>Ouvert</w:t>
      </w:r>
      <w:r w:rsidRPr="00233635">
        <w:rPr>
          <w:rFonts w:ascii="Calibri" w:hAnsi="Calibri"/>
          <w:b/>
          <w:i/>
          <w:iCs/>
          <w:sz w:val="22"/>
          <w:lang w:val="fr-FR" w:eastAsia="fr-FR"/>
        </w:rPr>
        <w:t xml:space="preserve"> </w:t>
      </w:r>
      <w:r>
        <w:rPr>
          <w:rFonts w:ascii="Calibri" w:hAnsi="Calibri"/>
          <w:b/>
          <w:i/>
          <w:iCs/>
          <w:lang w:val="fr-FR" w:eastAsia="fr-FR"/>
        </w:rPr>
        <w:t xml:space="preserve">- </w:t>
      </w:r>
      <w:r w:rsidR="00C2376F" w:rsidRPr="00F77D36">
        <w:rPr>
          <w:rFonts w:ascii="Calibri" w:hAnsi="Calibri"/>
          <w:b/>
          <w:bCs/>
          <w:i/>
          <w:iCs/>
          <w:lang w:val="fr-FR" w:eastAsia="fr-FR"/>
        </w:rPr>
        <w:t>COORDO BF181, [2025 /BF181/N°001]</w:t>
      </w:r>
    </w:p>
    <w:p w14:paraId="41284352" w14:textId="5B7B84B3" w:rsidR="00233635" w:rsidRPr="00CA6CF7" w:rsidRDefault="00F77F8B" w:rsidP="00233635">
      <w:pPr>
        <w:jc w:val="center"/>
        <w:rPr>
          <w:rFonts w:ascii="Arial Narrow" w:hAnsi="Arial Narrow"/>
          <w:lang w:val="fr-FR"/>
        </w:rPr>
      </w:pPr>
      <w:r w:rsidRPr="00CA6CF7">
        <w:rPr>
          <w:rFonts w:ascii="Arial Narrow" w:hAnsi="Arial Narrow"/>
          <w:lang w:val="fr-FR"/>
        </w:rPr>
        <w:t>Tél. :</w:t>
      </w:r>
      <w:r w:rsidR="00233635" w:rsidRPr="00CA6CF7">
        <w:rPr>
          <w:rFonts w:ascii="Arial Narrow" w:hAnsi="Arial Narrow"/>
          <w:lang w:val="fr-FR"/>
        </w:rPr>
        <w:t xml:space="preserve"> </w:t>
      </w:r>
      <w:bookmarkStart w:id="7" w:name="_Hlk205973241"/>
      <w:r>
        <w:rPr>
          <w:rFonts w:ascii="Arial Narrow" w:hAnsi="Arial Narrow"/>
          <w:lang w:val="fr-FR"/>
        </w:rPr>
        <w:t xml:space="preserve">+226 75 41 57 61 </w:t>
      </w:r>
      <w:bookmarkEnd w:id="7"/>
      <w:r>
        <w:rPr>
          <w:rFonts w:ascii="Arial Narrow" w:hAnsi="Arial Narrow"/>
          <w:lang w:val="fr-FR"/>
        </w:rPr>
        <w:t>/ 74 27 34 97</w:t>
      </w:r>
    </w:p>
    <w:p w14:paraId="40AB7ADA" w14:textId="7549E809" w:rsidR="00233635" w:rsidRPr="00CA6CF7" w:rsidRDefault="00F77F8B" w:rsidP="00233635">
      <w:pPr>
        <w:jc w:val="center"/>
        <w:rPr>
          <w:rFonts w:ascii="Arial Narrow" w:hAnsi="Arial Narrow"/>
          <w:lang w:val="fr-FR"/>
        </w:rPr>
      </w:pPr>
      <w:r w:rsidRPr="00CA6CF7">
        <w:rPr>
          <w:rFonts w:ascii="Arial Narrow" w:hAnsi="Arial Narrow"/>
          <w:lang w:val="fr-FR"/>
        </w:rPr>
        <w:t>Contact :</w:t>
      </w:r>
      <w:r w:rsidR="00233635" w:rsidRPr="00CA6CF7">
        <w:rPr>
          <w:rFonts w:ascii="Arial Narrow" w:hAnsi="Arial Narrow"/>
          <w:lang w:val="fr-FR"/>
        </w:rPr>
        <w:t xml:space="preserve"> </w:t>
      </w:r>
      <w:r w:rsidRPr="00F77F8B">
        <w:rPr>
          <w:rFonts w:ascii="Arial Narrow" w:hAnsi="Arial Narrow"/>
          <w:lang w:val="fr-FR"/>
        </w:rPr>
        <w:t>+226 75 41 57 61</w:t>
      </w:r>
    </w:p>
    <w:p w14:paraId="0D94E3C7" w14:textId="0D9C3BC0" w:rsidR="00233635" w:rsidRPr="00F77D36" w:rsidRDefault="00F77F8B" w:rsidP="00CC22E4">
      <w:pPr>
        <w:shd w:val="clear" w:color="auto" w:fill="FFFFFF" w:themeFill="background1"/>
        <w:jc w:val="center"/>
        <w:rPr>
          <w:rFonts w:ascii="Arial Narrow" w:hAnsi="Arial Narrow"/>
          <w:color w:val="4F81BD" w:themeColor="accent1"/>
          <w:lang w:val="fr-FR"/>
        </w:rPr>
      </w:pPr>
      <w:r w:rsidRPr="00CA6CF7">
        <w:rPr>
          <w:rFonts w:ascii="Arial Narrow" w:hAnsi="Arial Narrow"/>
          <w:lang w:val="fr-FR"/>
        </w:rPr>
        <w:t>Courriel :</w:t>
      </w:r>
      <w:r w:rsidR="00233635" w:rsidRPr="00CA6CF7">
        <w:rPr>
          <w:rFonts w:ascii="Arial Narrow" w:hAnsi="Arial Narrow"/>
          <w:lang w:val="fr-FR"/>
        </w:rPr>
        <w:t xml:space="preserve"> </w:t>
      </w:r>
      <w:r>
        <w:rPr>
          <w:rFonts w:ascii="Arial Narrow" w:hAnsi="Arial Narrow"/>
          <w:lang w:val="fr-FR"/>
        </w:rPr>
        <w:t xml:space="preserve"> </w:t>
      </w:r>
      <w:r w:rsidRPr="00F77D36">
        <w:rPr>
          <w:rFonts w:ascii="Arial Narrow" w:hAnsi="Arial Narrow"/>
          <w:color w:val="4F81BD" w:themeColor="accent1"/>
          <w:lang w:val="fr-FR"/>
        </w:rPr>
        <w:t>msff-ouagadougou-log-supply@paris.msf.org</w:t>
      </w:r>
    </w:p>
    <w:p w14:paraId="3F8995B5" w14:textId="77777777" w:rsidR="00A46AB9" w:rsidRDefault="00A46AB9" w:rsidP="009647AA">
      <w:pPr>
        <w:pStyle w:val="Titre2"/>
        <w:numPr>
          <w:ilvl w:val="0"/>
          <w:numId w:val="0"/>
        </w:numPr>
        <w:ind w:left="1276"/>
      </w:pPr>
    </w:p>
    <w:p w14:paraId="6222B9C7" w14:textId="77777777" w:rsidR="00F60E55" w:rsidRPr="00B46AF4" w:rsidRDefault="00F60E55" w:rsidP="009647AA">
      <w:pPr>
        <w:pStyle w:val="Titre2"/>
        <w:ind w:left="1276" w:hanging="567"/>
      </w:pPr>
      <w:r w:rsidRPr="00B46AF4">
        <w:t>FORMAT DE REMISE DES OFFRES</w:t>
      </w:r>
    </w:p>
    <w:p w14:paraId="11DBAA93" w14:textId="3ADDCC60" w:rsidR="00E025FC" w:rsidRDefault="00E025FC" w:rsidP="00E025FC">
      <w:pPr>
        <w:pStyle w:val="Paragraphedeliste"/>
      </w:pPr>
      <w:r w:rsidRPr="00663F9E">
        <w:t>Le dossier à soumettre</w:t>
      </w:r>
      <w:r>
        <w:t>, sous format papier et format digital, incluant</w:t>
      </w:r>
      <w:r w:rsidRPr="00663F9E">
        <w:t xml:space="preserve"> tous les documents </w:t>
      </w:r>
      <w:r>
        <w:t xml:space="preserve">demandés, doit être placé dans </w:t>
      </w:r>
      <w:r w:rsidRPr="00663F9E">
        <w:t>une enveloppe scellée, tamponnée et signée</w:t>
      </w:r>
      <w:r>
        <w:t xml:space="preserve">. </w:t>
      </w:r>
    </w:p>
    <w:p w14:paraId="332B9741" w14:textId="435D71D5" w:rsidR="00E025FC" w:rsidRPr="00676B7E" w:rsidRDefault="005E630E" w:rsidP="00E025FC">
      <w:pPr>
        <w:pStyle w:val="Titre3"/>
        <w:spacing w:before="120" w:after="120"/>
        <w:rPr>
          <w:rFonts w:eastAsia="Times New Roman"/>
          <w:b w:val="0"/>
          <w:bCs w:val="0"/>
          <w:i w:val="0"/>
          <w:szCs w:val="20"/>
          <w:u w:val="none"/>
        </w:rPr>
      </w:pPr>
      <w:r>
        <w:rPr>
          <w:rFonts w:eastAsia="Times New Roman"/>
          <w:b w:val="0"/>
          <w:bCs w:val="0"/>
          <w:i w:val="0"/>
          <w:szCs w:val="20"/>
          <w:u w:val="none"/>
        </w:rPr>
        <w:t>L</w:t>
      </w:r>
      <w:r w:rsidR="00E025FC" w:rsidRPr="00676B7E">
        <w:rPr>
          <w:rFonts w:eastAsia="Times New Roman"/>
          <w:b w:val="0"/>
          <w:bCs w:val="0"/>
          <w:i w:val="0"/>
          <w:szCs w:val="20"/>
          <w:u w:val="none"/>
        </w:rPr>
        <w:t>a mention « documents d’appel d’offre</w:t>
      </w:r>
      <w:r w:rsidR="0055767B">
        <w:rPr>
          <w:rFonts w:eastAsia="Times New Roman"/>
          <w:b w:val="0"/>
          <w:bCs w:val="0"/>
          <w:i w:val="0"/>
          <w:szCs w:val="20"/>
          <w:u w:val="none"/>
        </w:rPr>
        <w:t>s</w:t>
      </w:r>
      <w:r w:rsidR="00E025FC" w:rsidRPr="00676B7E">
        <w:rPr>
          <w:rFonts w:eastAsia="Times New Roman"/>
          <w:b w:val="0"/>
          <w:bCs w:val="0"/>
          <w:i w:val="0"/>
          <w:szCs w:val="20"/>
          <w:u w:val="none"/>
        </w:rPr>
        <w:t xml:space="preserve"> » doit être indiquée sur l’enveloppe de manière claire et bien visible. </w:t>
      </w:r>
    </w:p>
    <w:p w14:paraId="2A5667E4" w14:textId="77777777" w:rsidR="00E025FC" w:rsidRDefault="00E025FC" w:rsidP="00E025FC">
      <w:pPr>
        <w:spacing w:before="120" w:after="120"/>
        <w:rPr>
          <w:rFonts w:ascii="Arial Narrow" w:hAnsi="Arial Narrow"/>
          <w:lang w:val="fr-FR"/>
        </w:rPr>
      </w:pPr>
      <w:r w:rsidRPr="00676B7E">
        <w:rPr>
          <w:rFonts w:ascii="Arial Narrow" w:hAnsi="Arial Narrow"/>
          <w:lang w:val="fr-FR"/>
        </w:rPr>
        <w:t>Sous peine de rejet, l’enveloppe anonyme doit être fermée et ne porter aucun signe permettant d’identifier le soumissionnaire</w:t>
      </w:r>
      <w:r>
        <w:rPr>
          <w:rFonts w:ascii="Arial Narrow" w:hAnsi="Arial Narrow"/>
          <w:lang w:val="fr-FR"/>
        </w:rPr>
        <w:t>.</w:t>
      </w:r>
    </w:p>
    <w:p w14:paraId="088AA927" w14:textId="77777777" w:rsidR="00955830" w:rsidRPr="00955830" w:rsidRDefault="00955830" w:rsidP="009647AA">
      <w:pPr>
        <w:pStyle w:val="Titre2"/>
        <w:ind w:left="1276" w:hanging="567"/>
      </w:pPr>
      <w:r w:rsidRPr="00955830">
        <w:t>VALIDITÉ DES OFFRES</w:t>
      </w:r>
    </w:p>
    <w:p w14:paraId="4A87F750" w14:textId="77777777" w:rsidR="00955830" w:rsidRPr="00955830" w:rsidRDefault="00955830" w:rsidP="00925509">
      <w:pPr>
        <w:pStyle w:val="Paragraphedeliste"/>
      </w:pPr>
      <w:r w:rsidRPr="00955830">
        <w:t xml:space="preserve">Les soumissionnaires restent engagés par leur offre pendant une période de </w:t>
      </w:r>
      <w:r w:rsidRPr="00F77D36">
        <w:rPr>
          <w:b/>
          <w:bCs/>
        </w:rPr>
        <w:t>quatre-vingt-dix (90)</w:t>
      </w:r>
      <w:r w:rsidRPr="00955830">
        <w:t xml:space="preserve"> jours à compter de la date limite de remise des offres.</w:t>
      </w:r>
    </w:p>
    <w:p w14:paraId="4B749BC1" w14:textId="4C7671EB" w:rsidR="00247954" w:rsidRDefault="00E87217" w:rsidP="009647AA">
      <w:pPr>
        <w:pStyle w:val="Titre2"/>
        <w:ind w:left="1276" w:hanging="567"/>
      </w:pPr>
      <w:r w:rsidRPr="00D66EBC">
        <w:t>NATURE DU PRIX</w:t>
      </w:r>
      <w:r w:rsidR="00D62CCC">
        <w:t xml:space="preserve"> ET DEVISE</w:t>
      </w:r>
    </w:p>
    <w:p w14:paraId="52A22C6E" w14:textId="5CB582DB" w:rsidR="0056647A" w:rsidRDefault="00960607" w:rsidP="00925509">
      <w:pPr>
        <w:pStyle w:val="Paragraphedeliste"/>
      </w:pPr>
      <w:r w:rsidRPr="00960607">
        <w:t xml:space="preserve">Le montant de la soumission et les prix seront </w:t>
      </w:r>
      <w:r w:rsidR="00F90DF2">
        <w:t xml:space="preserve">présentés en hors taxes (H.T.) et en toutes taxes comprises (T.T.C) et </w:t>
      </w:r>
      <w:r w:rsidRPr="00960607">
        <w:t>exprimés</w:t>
      </w:r>
      <w:r w:rsidR="00514C21">
        <w:t xml:space="preserve"> </w:t>
      </w:r>
      <w:r w:rsidRPr="00960607">
        <w:t xml:space="preserve">en </w:t>
      </w:r>
      <w:r w:rsidR="00F77F8B" w:rsidRPr="003A67EB">
        <w:t>XOF</w:t>
      </w:r>
      <w:r w:rsidR="00F77F8B">
        <w:t>.</w:t>
      </w:r>
    </w:p>
    <w:p w14:paraId="50F40EF1" w14:textId="40A06D25" w:rsidR="0056647A" w:rsidRPr="0056647A" w:rsidRDefault="00682D8A" w:rsidP="0056647A">
      <w:pPr>
        <w:pStyle w:val="Titre2"/>
        <w:ind w:left="1276" w:hanging="567"/>
      </w:pPr>
      <w:r w:rsidRPr="0056647A">
        <w:t>LANGUE</w:t>
      </w:r>
      <w:r w:rsidRPr="0056647A">
        <w:rPr>
          <w:bCs w:val="0"/>
          <w:i w:val="0"/>
        </w:rPr>
        <w:t> :</w:t>
      </w:r>
      <w:r>
        <w:t xml:space="preserve"> </w:t>
      </w:r>
      <w:r w:rsidRPr="0056647A">
        <w:rPr>
          <w:rFonts w:ascii="Arial Narrow" w:eastAsia="Times New Roman" w:hAnsi="Arial Narrow" w:cs="Times New Roman"/>
          <w:bCs w:val="0"/>
          <w:i w:val="0"/>
          <w:color w:val="auto"/>
          <w:sz w:val="20"/>
          <w:szCs w:val="20"/>
        </w:rPr>
        <w:t>La langue de l’appel d’offre</w:t>
      </w:r>
      <w:r w:rsidR="0055767B">
        <w:rPr>
          <w:rFonts w:ascii="Arial Narrow" w:eastAsia="Times New Roman" w:hAnsi="Arial Narrow" w:cs="Times New Roman"/>
          <w:bCs w:val="0"/>
          <w:i w:val="0"/>
          <w:color w:val="auto"/>
          <w:sz w:val="20"/>
          <w:szCs w:val="20"/>
        </w:rPr>
        <w:t>s</w:t>
      </w:r>
      <w:r w:rsidRPr="0056647A">
        <w:rPr>
          <w:rFonts w:ascii="Arial Narrow" w:eastAsia="Times New Roman" w:hAnsi="Arial Narrow" w:cs="Times New Roman"/>
          <w:bCs w:val="0"/>
          <w:i w:val="0"/>
          <w:color w:val="auto"/>
          <w:sz w:val="20"/>
          <w:szCs w:val="20"/>
        </w:rPr>
        <w:t xml:space="preserve"> est le Français.</w:t>
      </w:r>
    </w:p>
    <w:p w14:paraId="424CF419" w14:textId="0DC45EDE" w:rsidR="00BD42D0" w:rsidRPr="004E600E" w:rsidRDefault="005D2B45" w:rsidP="004E600E">
      <w:pPr>
        <w:pStyle w:val="Titre1"/>
      </w:pPr>
      <w:r w:rsidRPr="005D2B45">
        <w:t>EVALUATION DES OFFRES</w:t>
      </w:r>
      <w:r w:rsidR="005C2259">
        <w:t xml:space="preserve"> et ATTRIBUTION DU MARCHE</w:t>
      </w:r>
    </w:p>
    <w:p w14:paraId="1D3D3834" w14:textId="24F81C61" w:rsidR="009963FD" w:rsidRDefault="00A65EDC" w:rsidP="009647AA">
      <w:pPr>
        <w:pStyle w:val="Titre2"/>
        <w:ind w:left="1276" w:hanging="567"/>
      </w:pPr>
      <w:r>
        <w:t xml:space="preserve">PROCESSUS </w:t>
      </w:r>
      <w:r w:rsidR="00BD42D0">
        <w:t xml:space="preserve">D’EVALUATION DES OFFRES </w:t>
      </w:r>
    </w:p>
    <w:p w14:paraId="36B40F70" w14:textId="209C1FCB" w:rsidR="00BD42D0" w:rsidRPr="00BD42D0" w:rsidRDefault="00B64064" w:rsidP="00B46AF4">
      <w:pPr>
        <w:pStyle w:val="Paragraphedeliste"/>
      </w:pPr>
      <w:r>
        <w:t xml:space="preserve">Dans le cadre de la sélection du soumissionnaire, </w:t>
      </w:r>
      <w:r w:rsidR="00A65C8A">
        <w:t>MSF</w:t>
      </w:r>
      <w:r w:rsidR="00BD42D0" w:rsidRPr="00BD42D0">
        <w:t xml:space="preserve"> se réserve le droit </w:t>
      </w:r>
      <w:r w:rsidR="00F77F8B" w:rsidRPr="00BD42D0">
        <w:t>de :</w:t>
      </w:r>
    </w:p>
    <w:p w14:paraId="34C0FF33" w14:textId="3D387876" w:rsidR="0022717D" w:rsidRPr="00BD42D0" w:rsidRDefault="00BD42D0" w:rsidP="00EE4726">
      <w:pPr>
        <w:pStyle w:val="Paragraphedeliste"/>
        <w:numPr>
          <w:ilvl w:val="0"/>
          <w:numId w:val="9"/>
        </w:numPr>
      </w:pPr>
      <w:r w:rsidRPr="00BD42D0">
        <w:t>Consulter les soumissionnaires pour toutes questions</w:t>
      </w:r>
      <w:r w:rsidR="00724C37">
        <w:t>/négociations</w:t>
      </w:r>
      <w:r w:rsidRPr="00BD42D0">
        <w:t xml:space="preserve"> qu'il jugera utile concernant le dossier</w:t>
      </w:r>
    </w:p>
    <w:p w14:paraId="6B0B1440" w14:textId="4DC84C50" w:rsidR="00BD42D0" w:rsidRPr="00BD42D0" w:rsidRDefault="00BD42D0" w:rsidP="00EE4726">
      <w:pPr>
        <w:pStyle w:val="Paragraphedeliste"/>
        <w:numPr>
          <w:ilvl w:val="0"/>
          <w:numId w:val="9"/>
        </w:numPr>
      </w:pPr>
      <w:r w:rsidRPr="00BD42D0">
        <w:t xml:space="preserve">Annuler tout ou partie des prestations objets du présent appel d'offres, </w:t>
      </w:r>
      <w:r w:rsidR="00C92D82" w:rsidRPr="00C92D82">
        <w:t>y compris après réception des offres et</w:t>
      </w:r>
      <w:r w:rsidR="000F7434">
        <w:t xml:space="preserve"> </w:t>
      </w:r>
      <w:r w:rsidRPr="00BD42D0">
        <w:t>avant la signature du contrat avec l’</w:t>
      </w:r>
      <w:r w:rsidR="001822E0">
        <w:t>entreprise</w:t>
      </w:r>
      <w:r w:rsidRPr="00BD42D0">
        <w:t xml:space="preserve"> sélectionnée.</w:t>
      </w:r>
    </w:p>
    <w:p w14:paraId="6F93BB85" w14:textId="46A11F46" w:rsidR="00EA4E22" w:rsidRDefault="00EA4E22" w:rsidP="00EA4E22">
      <w:pPr>
        <w:pStyle w:val="Paragraphedeliste"/>
        <w:numPr>
          <w:ilvl w:val="0"/>
          <w:numId w:val="9"/>
        </w:numPr>
      </w:pPr>
      <w:r>
        <w:t xml:space="preserve">D’établir une </w:t>
      </w:r>
      <w:r w:rsidR="006031F4" w:rsidRPr="006031F4">
        <w:t>liste restreinte</w:t>
      </w:r>
      <w:r>
        <w:t xml:space="preserve"> de soumissionnaires qu’il pourra convoquer à des soutenances et avec lesquels il pourra continuer les négociations</w:t>
      </w:r>
    </w:p>
    <w:p w14:paraId="7A111B76" w14:textId="30261978" w:rsidR="005C2025" w:rsidRDefault="005C2025" w:rsidP="00EE4726">
      <w:pPr>
        <w:pStyle w:val="Paragraphedeliste"/>
        <w:numPr>
          <w:ilvl w:val="0"/>
          <w:numId w:val="9"/>
        </w:numPr>
      </w:pPr>
      <w:r>
        <w:t>De visiter les chantiers achev</w:t>
      </w:r>
      <w:r w:rsidRPr="00CF56E0">
        <w:t xml:space="preserve">és au cours des trois dernières années </w:t>
      </w:r>
      <w:r>
        <w:t>et/ou en cours de réalisation</w:t>
      </w:r>
      <w:r w:rsidRPr="00CF56E0">
        <w:t xml:space="preserve"> par les soumissionnaires </w:t>
      </w:r>
      <w:r>
        <w:t xml:space="preserve">pourront être réalisés lors de cet appel d’offres. </w:t>
      </w:r>
    </w:p>
    <w:p w14:paraId="34793459" w14:textId="0FC041B1" w:rsidR="005D2B45" w:rsidRDefault="00430435" w:rsidP="009647AA">
      <w:pPr>
        <w:pStyle w:val="Titre2"/>
        <w:ind w:left="1276" w:hanging="567"/>
      </w:pPr>
      <w:r>
        <w:t>CRITERES D’</w:t>
      </w:r>
      <w:r w:rsidR="005D2B45" w:rsidRPr="005D2B45">
        <w:t>EVALUATION DE L’OFFRE</w:t>
      </w:r>
    </w:p>
    <w:p w14:paraId="2623C996" w14:textId="0BA8F5F0" w:rsidR="00B617F9" w:rsidRPr="009647AA" w:rsidRDefault="009E647D" w:rsidP="00B617F9">
      <w:pPr>
        <w:rPr>
          <w:rFonts w:ascii="Arial Narrow" w:hAnsi="Arial Narrow"/>
          <w:lang w:val="fr-FR"/>
        </w:rPr>
      </w:pPr>
      <w:r w:rsidRPr="009E647D">
        <w:rPr>
          <w:rFonts w:ascii="Arial Narrow" w:hAnsi="Arial Narrow"/>
          <w:lang w:val="fr-FR"/>
        </w:rPr>
        <w:t>MSF</w:t>
      </w:r>
      <w:r w:rsidR="009A30AA">
        <w:rPr>
          <w:rFonts w:ascii="Arial Narrow" w:hAnsi="Arial Narrow"/>
          <w:lang w:val="fr-FR"/>
        </w:rPr>
        <w:t xml:space="preserve"> </w:t>
      </w:r>
      <w:r w:rsidR="00B617F9" w:rsidRPr="009647AA">
        <w:rPr>
          <w:rFonts w:ascii="Arial Narrow" w:hAnsi="Arial Narrow"/>
          <w:lang w:val="fr-FR"/>
        </w:rPr>
        <w:t xml:space="preserve">attribuera </w:t>
      </w:r>
      <w:r w:rsidR="005E630E">
        <w:rPr>
          <w:rFonts w:ascii="Arial Narrow" w:hAnsi="Arial Narrow"/>
          <w:lang w:val="fr-FR"/>
        </w:rPr>
        <w:t xml:space="preserve">un ou plus </w:t>
      </w:r>
      <w:r w:rsidR="005E630E" w:rsidRPr="005E630E">
        <w:rPr>
          <w:rFonts w:ascii="Arial Narrow" w:hAnsi="Arial Narrow"/>
          <w:lang w:val="fr-FR"/>
        </w:rPr>
        <w:t>domaines d’intervention</w:t>
      </w:r>
      <w:r w:rsidR="00B617F9" w:rsidRPr="009647AA">
        <w:rPr>
          <w:rFonts w:ascii="Arial Narrow" w:hAnsi="Arial Narrow"/>
          <w:lang w:val="fr-FR"/>
        </w:rPr>
        <w:t xml:space="preserve"> au soumissionnaire dont l’offre a été reconnue conforme pour l’essentiel au dossier d’appel d’offres et la mieux notée selon les critères d’évaluation </w:t>
      </w:r>
      <w:r>
        <w:rPr>
          <w:rFonts w:ascii="Arial Narrow" w:hAnsi="Arial Narrow"/>
          <w:lang w:val="fr-FR"/>
        </w:rPr>
        <w:t>suivants :</w:t>
      </w:r>
    </w:p>
    <w:p w14:paraId="21ADDDD4" w14:textId="77777777" w:rsidR="00B617F9" w:rsidRPr="007739E0" w:rsidRDefault="00B617F9" w:rsidP="009647AA">
      <w:pPr>
        <w:rPr>
          <w:lang w:val="fr-FR"/>
        </w:rPr>
      </w:pPr>
    </w:p>
    <w:p w14:paraId="09218B72" w14:textId="77777777" w:rsidR="00430435" w:rsidRDefault="00882B3D" w:rsidP="00EE4726">
      <w:pPr>
        <w:pStyle w:val="Paragraphedeliste"/>
        <w:numPr>
          <w:ilvl w:val="0"/>
          <w:numId w:val="5"/>
        </w:numPr>
        <w:jc w:val="left"/>
        <w:textAlignment w:val="auto"/>
      </w:pPr>
      <w:r w:rsidRPr="00430435">
        <w:lastRenderedPageBreak/>
        <w:t>Le prix de la prestation financière ;</w:t>
      </w:r>
    </w:p>
    <w:p w14:paraId="774EE13A" w14:textId="77777777" w:rsidR="00430435" w:rsidRDefault="00882B3D" w:rsidP="00EE4726">
      <w:pPr>
        <w:pStyle w:val="Paragraphedeliste"/>
        <w:numPr>
          <w:ilvl w:val="0"/>
          <w:numId w:val="5"/>
        </w:numPr>
        <w:jc w:val="left"/>
        <w:textAlignment w:val="auto"/>
      </w:pPr>
      <w:r w:rsidRPr="00430435">
        <w:t>La technique développée dans la prestation ;</w:t>
      </w:r>
    </w:p>
    <w:p w14:paraId="53D72DBA" w14:textId="77777777" w:rsidR="00430435" w:rsidRDefault="00882B3D" w:rsidP="00EE4726">
      <w:pPr>
        <w:pStyle w:val="Paragraphedeliste"/>
        <w:numPr>
          <w:ilvl w:val="0"/>
          <w:numId w:val="5"/>
        </w:numPr>
        <w:jc w:val="left"/>
        <w:textAlignment w:val="auto"/>
      </w:pPr>
      <w:r w:rsidRPr="00430435">
        <w:t>Le planning et les délais proposés ;</w:t>
      </w:r>
    </w:p>
    <w:p w14:paraId="630A4BE4" w14:textId="77777777" w:rsidR="00430435" w:rsidRDefault="00882B3D" w:rsidP="00EE4726">
      <w:pPr>
        <w:pStyle w:val="Paragraphedeliste"/>
        <w:numPr>
          <w:ilvl w:val="0"/>
          <w:numId w:val="5"/>
        </w:numPr>
        <w:jc w:val="left"/>
        <w:textAlignment w:val="auto"/>
      </w:pPr>
      <w:r w:rsidRPr="00430435">
        <w:t>La qualité générale de l’offre, de la communication et l’expérience avérée de projets équivalents.</w:t>
      </w:r>
    </w:p>
    <w:p w14:paraId="0607F965" w14:textId="6F5CCEBF" w:rsidR="00882B3D" w:rsidRPr="00430435" w:rsidRDefault="00514C21" w:rsidP="00EE4726">
      <w:pPr>
        <w:pStyle w:val="Paragraphedeliste"/>
        <w:numPr>
          <w:ilvl w:val="0"/>
          <w:numId w:val="5"/>
        </w:numPr>
        <w:jc w:val="left"/>
        <w:textAlignment w:val="auto"/>
      </w:pPr>
      <w:r>
        <w:t>La m</w:t>
      </w:r>
      <w:r w:rsidR="00BC0BCB" w:rsidRPr="00E914CE">
        <w:t>éthodologie d’intervention et d’organisation du chantier</w:t>
      </w:r>
      <w:r w:rsidR="00FE678A">
        <w:t>.</w:t>
      </w:r>
    </w:p>
    <w:p w14:paraId="1F350A82" w14:textId="77777777" w:rsidR="005C2259" w:rsidRPr="00CE1414" w:rsidRDefault="005C2259" w:rsidP="005C2259">
      <w:pPr>
        <w:pStyle w:val="Titre2"/>
        <w:ind w:left="1276" w:hanging="567"/>
      </w:pPr>
      <w:r w:rsidRPr="00CE1414">
        <w:t>SIGNATURE DU CONTRAT ET GARANTIE DE BONNE EXECUTION</w:t>
      </w:r>
    </w:p>
    <w:p w14:paraId="50E0D935" w14:textId="48A4A4D7" w:rsidR="005C2259" w:rsidRPr="00A46935" w:rsidRDefault="005C2259" w:rsidP="005C2259">
      <w:pPr>
        <w:pStyle w:val="Paragraphedeliste"/>
      </w:pPr>
      <w:r>
        <w:t>Si le soumissionnaire retenu</w:t>
      </w:r>
      <w:r w:rsidRPr="00A46935">
        <w:t xml:space="preserve"> ne parvient pas à signer et à renvoyer le contrat avec les garanties financières demandées dans un délai de </w:t>
      </w:r>
      <w:r w:rsidR="005E630E">
        <w:t>5</w:t>
      </w:r>
      <w:r w:rsidRPr="00A46935">
        <w:t xml:space="preserve"> jours après réception du </w:t>
      </w:r>
      <w:r>
        <w:t>contrat</w:t>
      </w:r>
      <w:r w:rsidRPr="00A46935">
        <w:t>, MSF se réserve le droit de considérer l’acc</w:t>
      </w:r>
      <w:r>
        <w:t xml:space="preserve">eptation de l’offre comme nulle et de </w:t>
      </w:r>
      <w:r w:rsidRPr="00A46935">
        <w:t>négocier le contrat avec</w:t>
      </w:r>
      <w:r>
        <w:t xml:space="preserve"> les autres soumissionnaires ayant fourni des offres acceptables</w:t>
      </w:r>
      <w:r w:rsidRPr="00A46935">
        <w:t>.</w:t>
      </w:r>
    </w:p>
    <w:p w14:paraId="7E386B66" w14:textId="77777777" w:rsidR="00047892" w:rsidRDefault="00047892" w:rsidP="009D25AD">
      <w:pPr>
        <w:pStyle w:val="Titre1"/>
      </w:pPr>
      <w:r w:rsidRPr="00047892">
        <w:t>LISTE DES ANNEXES</w:t>
      </w:r>
    </w:p>
    <w:p w14:paraId="13882FAD" w14:textId="77777777" w:rsidR="00ED361E" w:rsidRDefault="00ED361E" w:rsidP="00ED361E">
      <w:pPr>
        <w:rPr>
          <w:lang w:val="fr-FR"/>
        </w:rPr>
      </w:pPr>
    </w:p>
    <w:p w14:paraId="289BF2A1" w14:textId="77777777" w:rsidR="00ED361E" w:rsidRPr="009059AA" w:rsidRDefault="00ED361E" w:rsidP="00ED361E">
      <w:pPr>
        <w:pStyle w:val="Paragraphedeliste"/>
      </w:pPr>
      <w:r w:rsidRPr="009059AA">
        <w:t xml:space="preserve">Annexe </w:t>
      </w:r>
      <w:r>
        <w:t>1</w:t>
      </w:r>
      <w:r w:rsidRPr="009059AA">
        <w:t xml:space="preserve"> – </w:t>
      </w:r>
      <w:r>
        <w:t xml:space="preserve">Spécifications techniques et instructions </w:t>
      </w:r>
    </w:p>
    <w:p w14:paraId="01B7C0D1" w14:textId="2E39CC85" w:rsidR="00ED361E" w:rsidRPr="009059AA" w:rsidRDefault="00ED361E" w:rsidP="00ED361E">
      <w:pPr>
        <w:pStyle w:val="Paragraphedeliste"/>
      </w:pPr>
      <w:r w:rsidRPr="009059AA">
        <w:t xml:space="preserve">Annexe </w:t>
      </w:r>
      <w:r>
        <w:t>2</w:t>
      </w:r>
      <w:r w:rsidRPr="009059AA">
        <w:t xml:space="preserve"> – </w:t>
      </w:r>
      <w:r>
        <w:t>Plan Pharmacie Ouagadougou</w:t>
      </w:r>
    </w:p>
    <w:p w14:paraId="016CB97E" w14:textId="77777777" w:rsidR="00ED361E" w:rsidRDefault="00ED361E" w:rsidP="00ED361E">
      <w:pPr>
        <w:pStyle w:val="Paragraphedeliste"/>
      </w:pPr>
      <w:r w:rsidRPr="009059AA">
        <w:t xml:space="preserve">Annexe </w:t>
      </w:r>
      <w:r>
        <w:t>3</w:t>
      </w:r>
      <w:r w:rsidRPr="009059AA">
        <w:t xml:space="preserve"> – Trame de Devis Quantitatif </w:t>
      </w:r>
      <w:r>
        <w:t xml:space="preserve">Travaux d’isolation - main d’œuvre </w:t>
      </w:r>
    </w:p>
    <w:p w14:paraId="4314C6A8" w14:textId="7DABAF95" w:rsidR="00ED361E" w:rsidRDefault="00ED361E" w:rsidP="00ED361E">
      <w:pPr>
        <w:pStyle w:val="Paragraphedeliste"/>
      </w:pPr>
      <w:r w:rsidRPr="009059AA">
        <w:t xml:space="preserve">Annexe </w:t>
      </w:r>
      <w:r>
        <w:t>4</w:t>
      </w:r>
      <w:r w:rsidRPr="009059AA">
        <w:t xml:space="preserve"> </w:t>
      </w:r>
      <w:r>
        <w:t xml:space="preserve">– </w:t>
      </w:r>
      <w:r w:rsidRPr="009059AA">
        <w:t xml:space="preserve">Trame de Devis Quantitatif </w:t>
      </w:r>
      <w:r>
        <w:t xml:space="preserve">Travaux d’isolation - matériel </w:t>
      </w:r>
    </w:p>
    <w:p w14:paraId="0F15E821" w14:textId="77777777" w:rsidR="00ED361E" w:rsidRDefault="00ED361E" w:rsidP="00ED361E">
      <w:pPr>
        <w:pStyle w:val="Paragraphedeliste"/>
      </w:pPr>
      <w:r w:rsidRPr="009059AA">
        <w:t xml:space="preserve">Annexe </w:t>
      </w:r>
      <w:r>
        <w:t>5</w:t>
      </w:r>
      <w:r w:rsidRPr="009059AA">
        <w:t xml:space="preserve"> </w:t>
      </w:r>
      <w:r>
        <w:t xml:space="preserve">– </w:t>
      </w:r>
      <w:r w:rsidRPr="009059AA">
        <w:t xml:space="preserve">Trame de Devis Quantitatif </w:t>
      </w:r>
      <w:r>
        <w:t xml:space="preserve">– Installation auvent </w:t>
      </w:r>
    </w:p>
    <w:p w14:paraId="5676FD33" w14:textId="77777777" w:rsidR="00ED361E" w:rsidRDefault="00ED361E" w:rsidP="00ED361E">
      <w:pPr>
        <w:pStyle w:val="Paragraphedeliste"/>
      </w:pPr>
      <w:r>
        <w:t>Annexe 6 – Questionnaire Entreprise</w:t>
      </w:r>
    </w:p>
    <w:p w14:paraId="27169697" w14:textId="77777777" w:rsidR="00ED361E" w:rsidRPr="00ED361E" w:rsidRDefault="00ED361E" w:rsidP="00ED361E">
      <w:pPr>
        <w:pStyle w:val="Paragraphedeliste"/>
      </w:pPr>
    </w:p>
    <w:sectPr w:rsidR="00ED361E" w:rsidRPr="00ED361E" w:rsidSect="00933AEC">
      <w:headerReference w:type="default" r:id="rId12"/>
      <w:footerReference w:type="default" r:id="rId13"/>
      <w:headerReference w:type="first" r:id="rId14"/>
      <w:footerReference w:type="first" r:id="rId15"/>
      <w:pgSz w:w="11906" w:h="16838"/>
      <w:pgMar w:top="903" w:right="849" w:bottom="709" w:left="993" w:header="142"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388BD" w14:textId="77777777" w:rsidR="00B314EC" w:rsidRDefault="00B314EC" w:rsidP="00B0346D">
      <w:r>
        <w:separator/>
      </w:r>
    </w:p>
    <w:p w14:paraId="65C197CB" w14:textId="77777777" w:rsidR="00B314EC" w:rsidRDefault="00B314EC"/>
  </w:endnote>
  <w:endnote w:type="continuationSeparator" w:id="0">
    <w:p w14:paraId="650ED890" w14:textId="77777777" w:rsidR="00B314EC" w:rsidRDefault="00B314EC" w:rsidP="00B0346D">
      <w:r>
        <w:continuationSeparator/>
      </w:r>
    </w:p>
    <w:p w14:paraId="0596EB07" w14:textId="77777777" w:rsidR="00B314EC" w:rsidRDefault="00B314EC"/>
  </w:endnote>
  <w:endnote w:type="continuationNotice" w:id="1">
    <w:p w14:paraId="1B33EF64" w14:textId="77777777" w:rsidR="00B314EC" w:rsidRDefault="00B314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0D7A4" w14:textId="6260F839" w:rsidR="005A6613" w:rsidRPr="003720EC" w:rsidRDefault="003C759A" w:rsidP="005A6613">
    <w:pPr>
      <w:pStyle w:val="Pieddepage"/>
      <w:tabs>
        <w:tab w:val="right" w:pos="9922"/>
      </w:tabs>
      <w:rPr>
        <w:rFonts w:ascii="Arial Narrow" w:hAnsi="Arial Narrow"/>
        <w:lang w:val="fr-FR"/>
      </w:rPr>
    </w:pPr>
    <w:r>
      <w:rPr>
        <w:rFonts w:ascii="Arial Narrow" w:hAnsi="Arial Narrow"/>
        <w:lang w:val="fr-FR"/>
      </w:rPr>
      <w:t>1F</w:t>
    </w:r>
    <w:r w:rsidR="00817A2C" w:rsidRPr="003720EC">
      <w:rPr>
        <w:rFonts w:ascii="Arial Narrow" w:hAnsi="Arial Narrow"/>
        <w:lang w:val="fr-FR"/>
      </w:rPr>
      <w:t xml:space="preserve">_Appel </w:t>
    </w:r>
    <w:r w:rsidR="00817A2C">
      <w:rPr>
        <w:rFonts w:ascii="Arial Narrow" w:hAnsi="Arial Narrow"/>
        <w:lang w:val="fr-FR"/>
      </w:rPr>
      <w:t>d’Offres Ouvert</w:t>
    </w:r>
    <w:r w:rsidR="005A6613" w:rsidRPr="003720EC">
      <w:rPr>
        <w:rFonts w:ascii="Arial Narrow" w:hAnsi="Arial Narrow"/>
        <w:lang w:val="fr-FR"/>
      </w:rPr>
      <w:tab/>
    </w:r>
  </w:p>
  <w:p w14:paraId="32BD7A42" w14:textId="77777777" w:rsidR="005A6613" w:rsidRPr="007739E0" w:rsidRDefault="005A6613" w:rsidP="005A6613">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p w14:paraId="5FE2ACD4" w14:textId="3E9C547A" w:rsidR="00747676" w:rsidRPr="007739E0" w:rsidRDefault="00747676" w:rsidP="0012513F">
    <w:pPr>
      <w:tabs>
        <w:tab w:val="left" w:pos="2325"/>
      </w:tabs>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FF68" w14:textId="7FB9E053" w:rsidR="00933AEC" w:rsidRPr="003720EC" w:rsidRDefault="003C759A" w:rsidP="00933AEC">
    <w:pPr>
      <w:pStyle w:val="Pieddepage"/>
      <w:tabs>
        <w:tab w:val="right" w:pos="9922"/>
      </w:tabs>
      <w:rPr>
        <w:rFonts w:ascii="Arial Narrow" w:hAnsi="Arial Narrow"/>
        <w:lang w:val="fr-FR"/>
      </w:rPr>
    </w:pPr>
    <w:r>
      <w:rPr>
        <w:rFonts w:ascii="Arial Narrow" w:hAnsi="Arial Narrow"/>
        <w:lang w:val="fr-FR"/>
      </w:rPr>
      <w:t>1F</w:t>
    </w:r>
    <w:r w:rsidR="00D725D8" w:rsidRPr="003720EC">
      <w:rPr>
        <w:rFonts w:ascii="Arial Narrow" w:hAnsi="Arial Narrow"/>
        <w:lang w:val="fr-FR"/>
      </w:rPr>
      <w:t xml:space="preserve">_Appel </w:t>
    </w:r>
    <w:r w:rsidR="00D725D8">
      <w:rPr>
        <w:rFonts w:ascii="Arial Narrow" w:hAnsi="Arial Narrow"/>
        <w:lang w:val="fr-FR"/>
      </w:rPr>
      <w:t>d’Offres Ouvert</w:t>
    </w:r>
    <w:r w:rsidR="00933AEC" w:rsidRPr="003720EC">
      <w:rPr>
        <w:rFonts w:ascii="Arial Narrow" w:hAnsi="Arial Narrow"/>
        <w:lang w:val="fr-FR"/>
      </w:rPr>
      <w:tab/>
    </w:r>
  </w:p>
  <w:p w14:paraId="7D88D035" w14:textId="7AB89704" w:rsidR="00933AEC" w:rsidRPr="007739E0" w:rsidRDefault="00933AEC" w:rsidP="00933AEC">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1</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A651D" w14:textId="77777777" w:rsidR="00B314EC" w:rsidRDefault="00B314EC" w:rsidP="00B0346D">
      <w:r>
        <w:separator/>
      </w:r>
    </w:p>
    <w:p w14:paraId="2485E40D" w14:textId="77777777" w:rsidR="00B314EC" w:rsidRDefault="00B314EC"/>
  </w:footnote>
  <w:footnote w:type="continuationSeparator" w:id="0">
    <w:p w14:paraId="40EBAC44" w14:textId="77777777" w:rsidR="00B314EC" w:rsidRDefault="00B314EC" w:rsidP="00B0346D">
      <w:r>
        <w:continuationSeparator/>
      </w:r>
    </w:p>
    <w:p w14:paraId="2C3C7E4D" w14:textId="77777777" w:rsidR="00B314EC" w:rsidRDefault="00B314EC"/>
  </w:footnote>
  <w:footnote w:type="continuationNotice" w:id="1">
    <w:p w14:paraId="77224F09" w14:textId="77777777" w:rsidR="00B314EC" w:rsidRDefault="00B314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6FEA8" w14:textId="77777777" w:rsidR="00592713" w:rsidRDefault="00592713" w:rsidP="00592713">
    <w:pPr>
      <w:pStyle w:val="En-tte"/>
      <w:ind w:left="3047" w:firstLine="3433"/>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53CD6E07" w14:textId="77777777" w:rsidTr="00DD2805">
      <w:trPr>
        <w:trHeight w:val="589"/>
      </w:trPr>
      <w:tc>
        <w:tcPr>
          <w:tcW w:w="7514" w:type="dxa"/>
        </w:tcPr>
        <w:p w14:paraId="3E242802" w14:textId="77777777" w:rsidR="00592713" w:rsidRPr="009F4ADC" w:rsidRDefault="00592713" w:rsidP="00DD2805">
          <w:pPr>
            <w:pStyle w:val="En-tte"/>
            <w:ind w:left="3047"/>
            <w:jc w:val="right"/>
            <w:rPr>
              <w:rFonts w:ascii="Arial Narrow" w:hAnsi="Arial Narrow"/>
            </w:rPr>
          </w:pPr>
        </w:p>
        <w:p w14:paraId="189E81BF" w14:textId="77777777" w:rsidR="00E31F1E" w:rsidRPr="00E31F1E" w:rsidRDefault="00E31F1E" w:rsidP="00E31F1E">
          <w:pPr>
            <w:pStyle w:val="En-tte"/>
            <w:ind w:left="3047"/>
            <w:jc w:val="right"/>
            <w:rPr>
              <w:rFonts w:ascii="Arial Narrow" w:hAnsi="Arial Narrow"/>
              <w:rPrChange w:id="8" w:author="msff-ouagadougou-log-supply" w:date="2025-08-13T09:58:00Z" w16du:dateUtc="2025-08-13T09:58:00Z">
                <w:rPr>
                  <w:rFonts w:ascii="Arial Narrow" w:hAnsi="Arial Narrow"/>
                  <w:lang w:val="fr-FR"/>
                </w:rPr>
              </w:rPrChange>
            </w:rPr>
          </w:pPr>
          <w:r w:rsidRPr="00E31F1E">
            <w:rPr>
              <w:rFonts w:ascii="Arial Narrow" w:hAnsi="Arial Narrow"/>
              <w:rPrChange w:id="9" w:author="msff-ouagadougou-log-supply" w:date="2025-08-13T09:58:00Z" w16du:dateUtc="2025-08-13T09:58:00Z">
                <w:rPr>
                  <w:rFonts w:ascii="Arial Narrow" w:hAnsi="Arial Narrow"/>
                  <w:lang w:val="fr-FR"/>
                </w:rPr>
              </w:rPrChange>
            </w:rPr>
            <w:t>MSF – France</w:t>
          </w:r>
        </w:p>
        <w:p w14:paraId="6213D031" w14:textId="76BAC8E0" w:rsidR="00592713" w:rsidRPr="00E31F1E" w:rsidRDefault="00E31F1E" w:rsidP="00DD2805">
          <w:pPr>
            <w:pStyle w:val="En-tte"/>
            <w:jc w:val="center"/>
            <w:rPr>
              <w:rFonts w:ascii="Arial Narrow" w:hAnsi="Arial Narrow"/>
              <w:rPrChange w:id="10" w:author="msff-ouagadougou-log-supply" w:date="2025-08-13T09:58:00Z" w16du:dateUtc="2025-08-13T09:58:00Z">
                <w:rPr>
                  <w:rFonts w:ascii="Arial Narrow" w:hAnsi="Arial Narrow"/>
                  <w:lang w:val="fr-FR"/>
                </w:rPr>
              </w:rPrChange>
            </w:rPr>
          </w:pPr>
          <w:r w:rsidRPr="00E31F1E">
            <w:rPr>
              <w:rFonts w:ascii="Arial Narrow" w:hAnsi="Arial Narrow"/>
            </w:rPr>
            <w:t xml:space="preserve">                                                                                                </w:t>
          </w:r>
          <w:r w:rsidRPr="00E31F1E">
            <w:rPr>
              <w:rFonts w:ascii="Arial Narrow" w:hAnsi="Arial Narrow"/>
              <w:rPrChange w:id="11" w:author="msff-ouagadougou-log-supply" w:date="2025-08-13T09:58:00Z" w16du:dateUtc="2025-08-13T09:58:00Z">
                <w:rPr>
                  <w:rFonts w:ascii="Arial Narrow" w:hAnsi="Arial Narrow"/>
                  <w:lang w:val="fr-FR"/>
                </w:rPr>
              </w:rPrChange>
            </w:rPr>
            <w:t>BF181, COORDINATION, Burkina Faso</w:t>
          </w:r>
        </w:p>
      </w:tc>
      <w:tc>
        <w:tcPr>
          <w:tcW w:w="1701" w:type="dxa"/>
        </w:tcPr>
        <w:p w14:paraId="2D26E036" w14:textId="3ADB447C" w:rsidR="00592713" w:rsidRPr="00E31F1E" w:rsidRDefault="00592713" w:rsidP="00DD2805">
          <w:pPr>
            <w:pStyle w:val="En-tte"/>
            <w:ind w:left="2327" w:firstLine="4153"/>
            <w:jc w:val="center"/>
            <w:rPr>
              <w:rFonts w:ascii="Arial Narrow" w:hAnsi="Arial Narrow"/>
              <w:rPrChange w:id="12" w:author="msff-ouagadougou-log-supply" w:date="2025-08-13T09:58:00Z" w16du:dateUtc="2025-08-13T09:58:00Z">
                <w:rPr>
                  <w:rFonts w:ascii="Arial Narrow" w:hAnsi="Arial Narrow"/>
                  <w:lang w:val="fr-FR"/>
                </w:rPr>
              </w:rPrChange>
            </w:rPr>
          </w:pPr>
          <w:r>
            <w:rPr>
              <w:noProof/>
              <w:lang w:val="fr-FR" w:eastAsia="fr-FR"/>
            </w:rPr>
            <w:drawing>
              <wp:anchor distT="0" distB="0" distL="114300" distR="114300" simplePos="0" relativeHeight="251762176" behindDoc="0" locked="0" layoutInCell="1" allowOverlap="1" wp14:anchorId="58DF337C" wp14:editId="05377049">
                <wp:simplePos x="0" y="0"/>
                <wp:positionH relativeFrom="column">
                  <wp:posOffset>131445</wp:posOffset>
                </wp:positionH>
                <wp:positionV relativeFrom="paragraph">
                  <wp:posOffset>44450</wp:posOffset>
                </wp:positionV>
                <wp:extent cx="789305" cy="4794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47744D7C" w14:textId="5BD3559E" w:rsidR="00592713" w:rsidRPr="009F4ADC" w:rsidRDefault="00EA29B6" w:rsidP="003C759A">
          <w:pPr>
            <w:pStyle w:val="En-tte"/>
            <w:jc w:val="center"/>
            <w:rPr>
              <w:rFonts w:ascii="Arial Narrow" w:hAnsi="Arial Narrow"/>
            </w:rPr>
          </w:pPr>
          <w:r>
            <w:rPr>
              <w:rFonts w:ascii="Arial Narrow" w:hAnsi="Arial Narrow"/>
              <w:sz w:val="28"/>
            </w:rPr>
            <w:t>1</w:t>
          </w:r>
          <w:r w:rsidR="003C759A">
            <w:rPr>
              <w:rFonts w:ascii="Arial Narrow" w:hAnsi="Arial Narrow"/>
              <w:sz w:val="28"/>
            </w:rPr>
            <w:t>F</w:t>
          </w:r>
        </w:p>
      </w:tc>
    </w:tr>
  </w:tbl>
  <w:p w14:paraId="0BA7B592" w14:textId="77777777" w:rsidR="00592713" w:rsidRDefault="005927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5"/>
      <w:gridCol w:w="3355"/>
      <w:gridCol w:w="3355"/>
    </w:tblGrid>
    <w:tr w:rsidR="508A4F3A" w14:paraId="50F42342" w14:textId="77777777" w:rsidTr="508A4F3A">
      <w:tc>
        <w:tcPr>
          <w:tcW w:w="3355" w:type="dxa"/>
        </w:tcPr>
        <w:p w14:paraId="290DD19D" w14:textId="4F866C8A" w:rsidR="508A4F3A" w:rsidRDefault="508A4F3A" w:rsidP="508A4F3A">
          <w:pPr>
            <w:pStyle w:val="En-tte"/>
            <w:ind w:left="-115"/>
            <w:jc w:val="left"/>
          </w:pPr>
        </w:p>
      </w:tc>
      <w:tc>
        <w:tcPr>
          <w:tcW w:w="3355" w:type="dxa"/>
        </w:tcPr>
        <w:p w14:paraId="033FAB55" w14:textId="003111D3" w:rsidR="508A4F3A" w:rsidRDefault="508A4F3A" w:rsidP="508A4F3A">
          <w:pPr>
            <w:pStyle w:val="En-tte"/>
            <w:jc w:val="center"/>
          </w:pPr>
        </w:p>
      </w:tc>
      <w:tc>
        <w:tcPr>
          <w:tcW w:w="3355" w:type="dxa"/>
        </w:tcPr>
        <w:p w14:paraId="58239563" w14:textId="2CD5A53A" w:rsidR="508A4F3A" w:rsidRDefault="508A4F3A" w:rsidP="508A4F3A">
          <w:pPr>
            <w:pStyle w:val="En-tte"/>
            <w:ind w:right="-115"/>
            <w:jc w:val="right"/>
          </w:pPr>
        </w:p>
      </w:tc>
    </w:tr>
  </w:tbl>
  <w:p w14:paraId="17C12FA4" w14:textId="77777777" w:rsidR="00592713" w:rsidRDefault="00592713" w:rsidP="00592713">
    <w:pPr>
      <w:pStyle w:val="En-tte"/>
      <w:ind w:left="3047" w:firstLine="3433"/>
    </w:pPr>
    <w:r>
      <w:tab/>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452327AA" w14:textId="77777777" w:rsidTr="00DD2805">
      <w:trPr>
        <w:trHeight w:val="589"/>
      </w:trPr>
      <w:tc>
        <w:tcPr>
          <w:tcW w:w="7514" w:type="dxa"/>
        </w:tcPr>
        <w:p w14:paraId="694D734D" w14:textId="77777777" w:rsidR="00592713" w:rsidRPr="009F4ADC" w:rsidRDefault="00592713" w:rsidP="00DD2805">
          <w:pPr>
            <w:pStyle w:val="En-tte"/>
            <w:ind w:left="3047"/>
            <w:jc w:val="right"/>
            <w:rPr>
              <w:rFonts w:ascii="Arial Narrow" w:hAnsi="Arial Narrow"/>
            </w:rPr>
          </w:pPr>
        </w:p>
        <w:p w14:paraId="5B4D512C" w14:textId="041CC6B3" w:rsidR="00592713" w:rsidRPr="00BE2393" w:rsidRDefault="00592713" w:rsidP="00DD2805">
          <w:pPr>
            <w:pStyle w:val="En-tte"/>
            <w:ind w:left="3047"/>
            <w:jc w:val="right"/>
            <w:rPr>
              <w:rFonts w:ascii="Arial Narrow" w:hAnsi="Arial Narrow"/>
            </w:rPr>
          </w:pPr>
          <w:r w:rsidRPr="00BE2393">
            <w:rPr>
              <w:rFonts w:ascii="Arial Narrow" w:hAnsi="Arial Narrow"/>
            </w:rPr>
            <w:t>MSF – France</w:t>
          </w:r>
        </w:p>
        <w:p w14:paraId="402FFD05" w14:textId="01983F38" w:rsidR="00592713" w:rsidRPr="00BE2393" w:rsidRDefault="00F4426B" w:rsidP="00DD2805">
          <w:pPr>
            <w:pStyle w:val="En-tte"/>
            <w:ind w:left="2327"/>
            <w:jc w:val="right"/>
            <w:rPr>
              <w:rFonts w:ascii="Arial Narrow" w:hAnsi="Arial Narrow"/>
            </w:rPr>
          </w:pPr>
          <w:r w:rsidRPr="00BE2393">
            <w:rPr>
              <w:rFonts w:ascii="Arial Narrow" w:hAnsi="Arial Narrow"/>
            </w:rPr>
            <w:t>BF181</w:t>
          </w:r>
          <w:r w:rsidR="007B1E6F" w:rsidRPr="00BE2393">
            <w:rPr>
              <w:rFonts w:ascii="Arial Narrow" w:hAnsi="Arial Narrow"/>
            </w:rPr>
            <w:t>, COORDINATION</w:t>
          </w:r>
          <w:r w:rsidR="00592713" w:rsidRPr="00BE2393">
            <w:rPr>
              <w:rFonts w:ascii="Arial Narrow" w:hAnsi="Arial Narrow"/>
            </w:rPr>
            <w:t xml:space="preserve">, </w:t>
          </w:r>
          <w:r w:rsidRPr="00BE2393">
            <w:rPr>
              <w:rFonts w:ascii="Arial Narrow" w:hAnsi="Arial Narrow"/>
            </w:rPr>
            <w:t>Burkina Faso</w:t>
          </w:r>
        </w:p>
        <w:p w14:paraId="0C0A8236" w14:textId="77777777" w:rsidR="00592713" w:rsidRPr="00BE2393" w:rsidRDefault="00592713" w:rsidP="00DD2805">
          <w:pPr>
            <w:pStyle w:val="En-tte"/>
            <w:jc w:val="center"/>
            <w:rPr>
              <w:rFonts w:ascii="Arial Narrow" w:hAnsi="Arial Narrow"/>
            </w:rPr>
          </w:pPr>
        </w:p>
      </w:tc>
      <w:tc>
        <w:tcPr>
          <w:tcW w:w="1701" w:type="dxa"/>
        </w:tcPr>
        <w:p w14:paraId="0A31F97C" w14:textId="11222D2B" w:rsidR="00592713" w:rsidRPr="00BE2393" w:rsidRDefault="00592713" w:rsidP="00DD2805">
          <w:pPr>
            <w:pStyle w:val="En-tte"/>
            <w:ind w:left="2327" w:firstLine="4153"/>
            <w:jc w:val="center"/>
            <w:rPr>
              <w:rFonts w:ascii="Arial Narrow" w:hAnsi="Arial Narrow"/>
            </w:rPr>
          </w:pPr>
          <w:r>
            <w:rPr>
              <w:noProof/>
              <w:lang w:val="fr-FR" w:eastAsia="fr-FR"/>
            </w:rPr>
            <w:drawing>
              <wp:anchor distT="0" distB="0" distL="114300" distR="114300" simplePos="0" relativeHeight="251640320" behindDoc="0" locked="0" layoutInCell="1" allowOverlap="1" wp14:anchorId="5604F894" wp14:editId="0EC0AFBA">
                <wp:simplePos x="0" y="0"/>
                <wp:positionH relativeFrom="column">
                  <wp:posOffset>131445</wp:posOffset>
                </wp:positionH>
                <wp:positionV relativeFrom="paragraph">
                  <wp:posOffset>44450</wp:posOffset>
                </wp:positionV>
                <wp:extent cx="789305" cy="47942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3A3CAF70" w14:textId="1A22419F" w:rsidR="00592713" w:rsidRPr="009F4ADC" w:rsidRDefault="003C759A" w:rsidP="00DD2805">
          <w:pPr>
            <w:pStyle w:val="En-tte"/>
            <w:jc w:val="center"/>
            <w:rPr>
              <w:rFonts w:ascii="Arial Narrow" w:hAnsi="Arial Narrow"/>
            </w:rPr>
          </w:pPr>
          <w:r>
            <w:rPr>
              <w:rFonts w:ascii="Arial Narrow" w:hAnsi="Arial Narrow"/>
              <w:sz w:val="28"/>
            </w:rPr>
            <w:t>1F</w:t>
          </w:r>
        </w:p>
      </w:tc>
    </w:tr>
  </w:tbl>
  <w:p w14:paraId="5BC0791A" w14:textId="4B069167" w:rsidR="508A4F3A" w:rsidRDefault="508A4F3A" w:rsidP="00592713">
    <w:pPr>
      <w:pStyle w:val="En-tte"/>
      <w:tabs>
        <w:tab w:val="clear" w:pos="4536"/>
        <w:tab w:val="clear" w:pos="9072"/>
        <w:tab w:val="left" w:pos="1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73A4"/>
    <w:multiLevelType w:val="hybridMultilevel"/>
    <w:tmpl w:val="8C2AC444"/>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AA3206"/>
    <w:multiLevelType w:val="hybridMultilevel"/>
    <w:tmpl w:val="0D0A8230"/>
    <w:lvl w:ilvl="0" w:tplc="F7A2894E">
      <w:start w:val="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D2779B"/>
    <w:multiLevelType w:val="multilevel"/>
    <w:tmpl w:val="3B8AA37C"/>
    <w:lvl w:ilvl="0">
      <w:start w:val="1"/>
      <w:numFmt w:val="decimal"/>
      <w:pStyle w:val="Titre1"/>
      <w:lvlText w:val="%1."/>
      <w:lvlJc w:val="left"/>
      <w:pPr>
        <w:ind w:left="928" w:hanging="360"/>
      </w:pPr>
    </w:lvl>
    <w:lvl w:ilvl="1">
      <w:start w:val="1"/>
      <w:numFmt w:val="decimal"/>
      <w:pStyle w:val="Titre2"/>
      <w:lvlText w:val="%1.%2"/>
      <w:lvlJc w:val="left"/>
      <w:pPr>
        <w:ind w:left="5747" w:hanging="360"/>
      </w:pPr>
      <w:rPr>
        <w:i/>
        <w:color w:val="FF0000"/>
      </w:rPr>
    </w:lvl>
    <w:lvl w:ilvl="2">
      <w:start w:val="1"/>
      <w:numFmt w:val="decimal"/>
      <w:isLgl/>
      <w:lvlText w:val="%1.%2.%3"/>
      <w:lvlJc w:val="left"/>
      <w:pPr>
        <w:ind w:left="2832" w:hanging="720"/>
      </w:pPr>
      <w:rPr>
        <w:rFonts w:hint="default"/>
      </w:rPr>
    </w:lvl>
    <w:lvl w:ilvl="3">
      <w:start w:val="1"/>
      <w:numFmt w:val="decimal"/>
      <w:isLgl/>
      <w:lvlText w:val="%1.%2.%3.%4"/>
      <w:lvlJc w:val="left"/>
      <w:pPr>
        <w:ind w:left="3528" w:hanging="72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640" w:hanging="1440"/>
      </w:pPr>
      <w:rPr>
        <w:rFonts w:hint="default"/>
      </w:rPr>
    </w:lvl>
    <w:lvl w:ilvl="6">
      <w:start w:val="1"/>
      <w:numFmt w:val="decimal"/>
      <w:isLgl/>
      <w:lvlText w:val="%1.%2.%3.%4.%5.%6.%7"/>
      <w:lvlJc w:val="left"/>
      <w:pPr>
        <w:ind w:left="6336" w:hanging="1440"/>
      </w:pPr>
      <w:rPr>
        <w:rFonts w:hint="default"/>
      </w:rPr>
    </w:lvl>
    <w:lvl w:ilvl="7">
      <w:start w:val="1"/>
      <w:numFmt w:val="decimal"/>
      <w:isLgl/>
      <w:lvlText w:val="%1.%2.%3.%4.%5.%6.%7.%8"/>
      <w:lvlJc w:val="left"/>
      <w:pPr>
        <w:ind w:left="7392" w:hanging="1800"/>
      </w:pPr>
      <w:rPr>
        <w:rFonts w:hint="default"/>
      </w:rPr>
    </w:lvl>
    <w:lvl w:ilvl="8">
      <w:start w:val="1"/>
      <w:numFmt w:val="decimal"/>
      <w:isLgl/>
      <w:lvlText w:val="%1.%2.%3.%4.%5.%6.%7.%8.%9"/>
      <w:lvlJc w:val="left"/>
      <w:pPr>
        <w:ind w:left="8088" w:hanging="1800"/>
      </w:pPr>
      <w:rPr>
        <w:rFonts w:hint="default"/>
      </w:rPr>
    </w:lvl>
  </w:abstractNum>
  <w:abstractNum w:abstractNumId="3" w15:restartNumberingAfterBreak="0">
    <w:nsid w:val="13B24C29"/>
    <w:multiLevelType w:val="hybridMultilevel"/>
    <w:tmpl w:val="0478D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AE114F"/>
    <w:multiLevelType w:val="hybridMultilevel"/>
    <w:tmpl w:val="B1548372"/>
    <w:lvl w:ilvl="0" w:tplc="040C000F">
      <w:start w:val="1"/>
      <w:numFmt w:val="decimal"/>
      <w:lvlText w:val="%1."/>
      <w:lvlJc w:val="left"/>
      <w:pPr>
        <w:ind w:left="720" w:hanging="360"/>
      </w:pPr>
    </w:lvl>
    <w:lvl w:ilvl="1" w:tplc="1FD45CE2">
      <w:start w:val="1"/>
      <w:numFmt w:val="lowerLetter"/>
      <w:lvlText w:val="%2."/>
      <w:lvlJc w:val="left"/>
      <w:pPr>
        <w:ind w:left="2100" w:hanging="10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1B66D7"/>
    <w:multiLevelType w:val="hybridMultilevel"/>
    <w:tmpl w:val="1BB66FAE"/>
    <w:lvl w:ilvl="0" w:tplc="040C0019">
      <w:start w:val="1"/>
      <w:numFmt w:val="lowerLetter"/>
      <w:lvlText w:val="%1."/>
      <w:lvlJc w:val="left"/>
      <w:pPr>
        <w:ind w:left="1428" w:hanging="360"/>
      </w:pPr>
    </w:lvl>
    <w:lvl w:ilvl="1" w:tplc="040C0019">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1DBB3E56"/>
    <w:multiLevelType w:val="multilevel"/>
    <w:tmpl w:val="72B40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170B1A"/>
    <w:multiLevelType w:val="hybridMultilevel"/>
    <w:tmpl w:val="3432F2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B236C8"/>
    <w:multiLevelType w:val="hybridMultilevel"/>
    <w:tmpl w:val="DF8ECD62"/>
    <w:lvl w:ilvl="0" w:tplc="C0003572">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1602C3"/>
    <w:multiLevelType w:val="hybridMultilevel"/>
    <w:tmpl w:val="1FECE854"/>
    <w:lvl w:ilvl="0" w:tplc="7BEEB96E">
      <w:start w:val="1"/>
      <w:numFmt w:val="bullet"/>
      <w:lvlText w:val="-"/>
      <w:lvlJc w:val="left"/>
      <w:pPr>
        <w:ind w:left="3300" w:hanging="360"/>
      </w:pPr>
      <w:rPr>
        <w:rFonts w:ascii="Calibri" w:eastAsia="Times New Roman" w:hAnsi="Calibri" w:cs="Times New Roman" w:hint="default"/>
      </w:rPr>
    </w:lvl>
    <w:lvl w:ilvl="1" w:tplc="040C0003" w:tentative="1">
      <w:start w:val="1"/>
      <w:numFmt w:val="bullet"/>
      <w:lvlText w:val="o"/>
      <w:lvlJc w:val="left"/>
      <w:pPr>
        <w:ind w:left="4020" w:hanging="360"/>
      </w:pPr>
      <w:rPr>
        <w:rFonts w:ascii="Courier New" w:hAnsi="Courier New" w:cs="Courier New" w:hint="default"/>
      </w:rPr>
    </w:lvl>
    <w:lvl w:ilvl="2" w:tplc="040C0005" w:tentative="1">
      <w:start w:val="1"/>
      <w:numFmt w:val="bullet"/>
      <w:lvlText w:val=""/>
      <w:lvlJc w:val="left"/>
      <w:pPr>
        <w:ind w:left="4740" w:hanging="360"/>
      </w:pPr>
      <w:rPr>
        <w:rFonts w:ascii="Wingdings" w:hAnsi="Wingdings" w:hint="default"/>
      </w:rPr>
    </w:lvl>
    <w:lvl w:ilvl="3" w:tplc="040C0001" w:tentative="1">
      <w:start w:val="1"/>
      <w:numFmt w:val="bullet"/>
      <w:lvlText w:val=""/>
      <w:lvlJc w:val="left"/>
      <w:pPr>
        <w:ind w:left="5460" w:hanging="360"/>
      </w:pPr>
      <w:rPr>
        <w:rFonts w:ascii="Symbol" w:hAnsi="Symbol" w:hint="default"/>
      </w:rPr>
    </w:lvl>
    <w:lvl w:ilvl="4" w:tplc="040C0003" w:tentative="1">
      <w:start w:val="1"/>
      <w:numFmt w:val="bullet"/>
      <w:lvlText w:val="o"/>
      <w:lvlJc w:val="left"/>
      <w:pPr>
        <w:ind w:left="6180" w:hanging="360"/>
      </w:pPr>
      <w:rPr>
        <w:rFonts w:ascii="Courier New" w:hAnsi="Courier New" w:cs="Courier New" w:hint="default"/>
      </w:rPr>
    </w:lvl>
    <w:lvl w:ilvl="5" w:tplc="040C0005" w:tentative="1">
      <w:start w:val="1"/>
      <w:numFmt w:val="bullet"/>
      <w:lvlText w:val=""/>
      <w:lvlJc w:val="left"/>
      <w:pPr>
        <w:ind w:left="6900" w:hanging="360"/>
      </w:pPr>
      <w:rPr>
        <w:rFonts w:ascii="Wingdings" w:hAnsi="Wingdings" w:hint="default"/>
      </w:rPr>
    </w:lvl>
    <w:lvl w:ilvl="6" w:tplc="040C0001" w:tentative="1">
      <w:start w:val="1"/>
      <w:numFmt w:val="bullet"/>
      <w:lvlText w:val=""/>
      <w:lvlJc w:val="left"/>
      <w:pPr>
        <w:ind w:left="7620" w:hanging="360"/>
      </w:pPr>
      <w:rPr>
        <w:rFonts w:ascii="Symbol" w:hAnsi="Symbol" w:hint="default"/>
      </w:rPr>
    </w:lvl>
    <w:lvl w:ilvl="7" w:tplc="040C0003" w:tentative="1">
      <w:start w:val="1"/>
      <w:numFmt w:val="bullet"/>
      <w:lvlText w:val="o"/>
      <w:lvlJc w:val="left"/>
      <w:pPr>
        <w:ind w:left="8340" w:hanging="360"/>
      </w:pPr>
      <w:rPr>
        <w:rFonts w:ascii="Courier New" w:hAnsi="Courier New" w:cs="Courier New" w:hint="default"/>
      </w:rPr>
    </w:lvl>
    <w:lvl w:ilvl="8" w:tplc="040C0005" w:tentative="1">
      <w:start w:val="1"/>
      <w:numFmt w:val="bullet"/>
      <w:lvlText w:val=""/>
      <w:lvlJc w:val="left"/>
      <w:pPr>
        <w:ind w:left="9060" w:hanging="360"/>
      </w:pPr>
      <w:rPr>
        <w:rFonts w:ascii="Wingdings" w:hAnsi="Wingdings" w:hint="default"/>
      </w:rPr>
    </w:lvl>
  </w:abstractNum>
  <w:abstractNum w:abstractNumId="10" w15:restartNumberingAfterBreak="0">
    <w:nsid w:val="4D9A421F"/>
    <w:multiLevelType w:val="hybridMultilevel"/>
    <w:tmpl w:val="74E02FFA"/>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0F7335"/>
    <w:multiLevelType w:val="hybridMultilevel"/>
    <w:tmpl w:val="25F0BD10"/>
    <w:lvl w:ilvl="0" w:tplc="040C000F">
      <w:start w:val="1"/>
      <w:numFmt w:val="decimal"/>
      <w:lvlText w:val="%1."/>
      <w:lvlJc w:val="left"/>
      <w:pPr>
        <w:ind w:left="2160" w:hanging="360"/>
      </w:p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2" w15:restartNumberingAfterBreak="0">
    <w:nsid w:val="5D52681D"/>
    <w:multiLevelType w:val="hybridMultilevel"/>
    <w:tmpl w:val="BAB439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FCE1C9D"/>
    <w:multiLevelType w:val="hybridMultilevel"/>
    <w:tmpl w:val="B3B00A58"/>
    <w:lvl w:ilvl="0" w:tplc="7BEEB96E">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EE313D"/>
    <w:multiLevelType w:val="hybridMultilevel"/>
    <w:tmpl w:val="4EBC0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C60EAF"/>
    <w:multiLevelType w:val="hybridMultilevel"/>
    <w:tmpl w:val="15DCE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DF128D"/>
    <w:multiLevelType w:val="hybridMultilevel"/>
    <w:tmpl w:val="CCAA3B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28847473">
    <w:abstractNumId w:val="2"/>
  </w:num>
  <w:num w:numId="2" w16cid:durableId="1265922036">
    <w:abstractNumId w:val="7"/>
  </w:num>
  <w:num w:numId="3" w16cid:durableId="2024476990">
    <w:abstractNumId w:val="3"/>
  </w:num>
  <w:num w:numId="4" w16cid:durableId="1696075170">
    <w:abstractNumId w:val="14"/>
  </w:num>
  <w:num w:numId="5" w16cid:durableId="902259307">
    <w:abstractNumId w:val="13"/>
  </w:num>
  <w:num w:numId="6" w16cid:durableId="210925636">
    <w:abstractNumId w:val="10"/>
  </w:num>
  <w:num w:numId="7" w16cid:durableId="1196576769">
    <w:abstractNumId w:val="1"/>
  </w:num>
  <w:num w:numId="8" w16cid:durableId="886255040">
    <w:abstractNumId w:val="8"/>
  </w:num>
  <w:num w:numId="9" w16cid:durableId="2113745073">
    <w:abstractNumId w:val="0"/>
  </w:num>
  <w:num w:numId="10" w16cid:durableId="533616729">
    <w:abstractNumId w:val="15"/>
  </w:num>
  <w:num w:numId="11" w16cid:durableId="2002539781">
    <w:abstractNumId w:val="11"/>
  </w:num>
  <w:num w:numId="12" w16cid:durableId="331573034">
    <w:abstractNumId w:val="9"/>
  </w:num>
  <w:num w:numId="13" w16cid:durableId="339428840">
    <w:abstractNumId w:val="2"/>
  </w:num>
  <w:num w:numId="14" w16cid:durableId="1550189864">
    <w:abstractNumId w:val="2"/>
  </w:num>
  <w:num w:numId="15" w16cid:durableId="399905835">
    <w:abstractNumId w:val="16"/>
  </w:num>
  <w:num w:numId="16" w16cid:durableId="124009888">
    <w:abstractNumId w:val="12"/>
  </w:num>
  <w:num w:numId="17" w16cid:durableId="1445274115">
    <w:abstractNumId w:val="2"/>
  </w:num>
  <w:num w:numId="18" w16cid:durableId="874004288">
    <w:abstractNumId w:val="6"/>
  </w:num>
  <w:num w:numId="19" w16cid:durableId="570310710">
    <w:abstractNumId w:val="2"/>
  </w:num>
  <w:num w:numId="20" w16cid:durableId="336345414">
    <w:abstractNumId w:val="2"/>
  </w:num>
  <w:num w:numId="21" w16cid:durableId="895045657">
    <w:abstractNumId w:val="4"/>
  </w:num>
  <w:num w:numId="22" w16cid:durableId="1695694625">
    <w:abstractNumId w:val="5"/>
  </w:num>
  <w:num w:numId="23" w16cid:durableId="92484714">
    <w:abstractNumId w:val="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mes Omolo">
    <w15:presenceInfo w15:providerId="AD" w15:userId="S::James.Omolo@paris.msf.org::10fe3e42-21cf-47a1-9083-90e7c409f059"/>
  </w15:person>
  <w15:person w15:author="msff-ouagadougou-log-supply">
    <w15:presenceInfo w15:providerId="AD" w15:userId="S::msff-ouagadougou-log-supply@paris.msf.org::0ec991bf-84bf-4917-a08f-796480b7f4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CA"/>
    <w:rsid w:val="00000012"/>
    <w:rsid w:val="000115B3"/>
    <w:rsid w:val="00012014"/>
    <w:rsid w:val="000132E6"/>
    <w:rsid w:val="000216BF"/>
    <w:rsid w:val="00022AE5"/>
    <w:rsid w:val="00022E47"/>
    <w:rsid w:val="00025498"/>
    <w:rsid w:val="000268DE"/>
    <w:rsid w:val="000326A0"/>
    <w:rsid w:val="00033184"/>
    <w:rsid w:val="00033B06"/>
    <w:rsid w:val="00035FC4"/>
    <w:rsid w:val="000372A6"/>
    <w:rsid w:val="00040432"/>
    <w:rsid w:val="0004378F"/>
    <w:rsid w:val="00043FBB"/>
    <w:rsid w:val="00047892"/>
    <w:rsid w:val="00053D2E"/>
    <w:rsid w:val="000577AF"/>
    <w:rsid w:val="000620B1"/>
    <w:rsid w:val="000646AD"/>
    <w:rsid w:val="00064F6C"/>
    <w:rsid w:val="00074C5A"/>
    <w:rsid w:val="000772CD"/>
    <w:rsid w:val="000810DB"/>
    <w:rsid w:val="0008114C"/>
    <w:rsid w:val="000A5B1E"/>
    <w:rsid w:val="000C09AC"/>
    <w:rsid w:val="000C47DD"/>
    <w:rsid w:val="000C7DB8"/>
    <w:rsid w:val="000D1951"/>
    <w:rsid w:val="000F6122"/>
    <w:rsid w:val="000F7434"/>
    <w:rsid w:val="00120BC4"/>
    <w:rsid w:val="00124385"/>
    <w:rsid w:val="0012513F"/>
    <w:rsid w:val="0012609D"/>
    <w:rsid w:val="00154BD4"/>
    <w:rsid w:val="00155549"/>
    <w:rsid w:val="001578F3"/>
    <w:rsid w:val="001619A4"/>
    <w:rsid w:val="001632C1"/>
    <w:rsid w:val="00163C21"/>
    <w:rsid w:val="00164061"/>
    <w:rsid w:val="00172955"/>
    <w:rsid w:val="00174E63"/>
    <w:rsid w:val="0018143A"/>
    <w:rsid w:val="001822E0"/>
    <w:rsid w:val="00187AD5"/>
    <w:rsid w:val="001913D8"/>
    <w:rsid w:val="001A163D"/>
    <w:rsid w:val="001A3DD6"/>
    <w:rsid w:val="001A428E"/>
    <w:rsid w:val="001A5B9B"/>
    <w:rsid w:val="001A7179"/>
    <w:rsid w:val="001B068F"/>
    <w:rsid w:val="001B1B40"/>
    <w:rsid w:val="001B4DC5"/>
    <w:rsid w:val="001B711D"/>
    <w:rsid w:val="001D1C89"/>
    <w:rsid w:val="001D203F"/>
    <w:rsid w:val="001D3931"/>
    <w:rsid w:val="001E0986"/>
    <w:rsid w:val="001E15D3"/>
    <w:rsid w:val="001E270C"/>
    <w:rsid w:val="001E3BC2"/>
    <w:rsid w:val="001E54C7"/>
    <w:rsid w:val="001E55D4"/>
    <w:rsid w:val="00200858"/>
    <w:rsid w:val="00202E32"/>
    <w:rsid w:val="002124A6"/>
    <w:rsid w:val="002243A1"/>
    <w:rsid w:val="0022717D"/>
    <w:rsid w:val="002319CF"/>
    <w:rsid w:val="00233635"/>
    <w:rsid w:val="00247954"/>
    <w:rsid w:val="00256E21"/>
    <w:rsid w:val="0025742B"/>
    <w:rsid w:val="00261EBD"/>
    <w:rsid w:val="00267465"/>
    <w:rsid w:val="002715F2"/>
    <w:rsid w:val="002723CC"/>
    <w:rsid w:val="00285130"/>
    <w:rsid w:val="0028555E"/>
    <w:rsid w:val="002A48AA"/>
    <w:rsid w:val="002A616C"/>
    <w:rsid w:val="002B2098"/>
    <w:rsid w:val="002B2AFB"/>
    <w:rsid w:val="002B31CC"/>
    <w:rsid w:val="002C7992"/>
    <w:rsid w:val="002E0AFD"/>
    <w:rsid w:val="00321518"/>
    <w:rsid w:val="00322904"/>
    <w:rsid w:val="00324D5C"/>
    <w:rsid w:val="0033173D"/>
    <w:rsid w:val="003368D8"/>
    <w:rsid w:val="003433DA"/>
    <w:rsid w:val="00346B52"/>
    <w:rsid w:val="003512CF"/>
    <w:rsid w:val="0035392F"/>
    <w:rsid w:val="00356EFC"/>
    <w:rsid w:val="00357D76"/>
    <w:rsid w:val="00361457"/>
    <w:rsid w:val="0036431E"/>
    <w:rsid w:val="00371235"/>
    <w:rsid w:val="00381945"/>
    <w:rsid w:val="00382462"/>
    <w:rsid w:val="00383D52"/>
    <w:rsid w:val="003A67EB"/>
    <w:rsid w:val="003B385D"/>
    <w:rsid w:val="003C759A"/>
    <w:rsid w:val="003D1613"/>
    <w:rsid w:val="003D4F12"/>
    <w:rsid w:val="003D5387"/>
    <w:rsid w:val="003E03FA"/>
    <w:rsid w:val="003E1B92"/>
    <w:rsid w:val="003E507B"/>
    <w:rsid w:val="003F1B17"/>
    <w:rsid w:val="003F40F6"/>
    <w:rsid w:val="00402DF6"/>
    <w:rsid w:val="0040609B"/>
    <w:rsid w:val="00406CA7"/>
    <w:rsid w:val="00425038"/>
    <w:rsid w:val="00430435"/>
    <w:rsid w:val="00432FA6"/>
    <w:rsid w:val="004332C3"/>
    <w:rsid w:val="00435767"/>
    <w:rsid w:val="004514B8"/>
    <w:rsid w:val="0045576B"/>
    <w:rsid w:val="00471FEE"/>
    <w:rsid w:val="004720DB"/>
    <w:rsid w:val="00474654"/>
    <w:rsid w:val="00476A41"/>
    <w:rsid w:val="00480E42"/>
    <w:rsid w:val="00483B98"/>
    <w:rsid w:val="00483BDD"/>
    <w:rsid w:val="0049011C"/>
    <w:rsid w:val="00491111"/>
    <w:rsid w:val="004A4B83"/>
    <w:rsid w:val="004A6864"/>
    <w:rsid w:val="004A7D07"/>
    <w:rsid w:val="004A7DC5"/>
    <w:rsid w:val="004B78D9"/>
    <w:rsid w:val="004C5C1E"/>
    <w:rsid w:val="004C6054"/>
    <w:rsid w:val="004C7335"/>
    <w:rsid w:val="004D2024"/>
    <w:rsid w:val="004D22A4"/>
    <w:rsid w:val="004D3F75"/>
    <w:rsid w:val="004E0CF8"/>
    <w:rsid w:val="004E17F3"/>
    <w:rsid w:val="004E600E"/>
    <w:rsid w:val="00503B71"/>
    <w:rsid w:val="005069B4"/>
    <w:rsid w:val="00510A6F"/>
    <w:rsid w:val="005119B1"/>
    <w:rsid w:val="0051256E"/>
    <w:rsid w:val="00514C21"/>
    <w:rsid w:val="00515D57"/>
    <w:rsid w:val="00532560"/>
    <w:rsid w:val="00532C6F"/>
    <w:rsid w:val="005370FB"/>
    <w:rsid w:val="00537F57"/>
    <w:rsid w:val="005420B0"/>
    <w:rsid w:val="005438B8"/>
    <w:rsid w:val="005438E7"/>
    <w:rsid w:val="00547642"/>
    <w:rsid w:val="005537A6"/>
    <w:rsid w:val="0055767B"/>
    <w:rsid w:val="005634EC"/>
    <w:rsid w:val="00563DBB"/>
    <w:rsid w:val="00564834"/>
    <w:rsid w:val="0056647A"/>
    <w:rsid w:val="00567BF4"/>
    <w:rsid w:val="0058734B"/>
    <w:rsid w:val="005907E3"/>
    <w:rsid w:val="00592713"/>
    <w:rsid w:val="005969FC"/>
    <w:rsid w:val="00597BC5"/>
    <w:rsid w:val="005A02E5"/>
    <w:rsid w:val="005A145B"/>
    <w:rsid w:val="005A1CBA"/>
    <w:rsid w:val="005A6613"/>
    <w:rsid w:val="005B4E85"/>
    <w:rsid w:val="005C2025"/>
    <w:rsid w:val="005C2259"/>
    <w:rsid w:val="005C4AA5"/>
    <w:rsid w:val="005C53F8"/>
    <w:rsid w:val="005C6681"/>
    <w:rsid w:val="005D07C1"/>
    <w:rsid w:val="005D2B45"/>
    <w:rsid w:val="005D6BE9"/>
    <w:rsid w:val="005E1EEC"/>
    <w:rsid w:val="005E2D92"/>
    <w:rsid w:val="005E3D21"/>
    <w:rsid w:val="005E630E"/>
    <w:rsid w:val="005F1ECC"/>
    <w:rsid w:val="005F29CA"/>
    <w:rsid w:val="005F2FBC"/>
    <w:rsid w:val="005F325F"/>
    <w:rsid w:val="005F4CE4"/>
    <w:rsid w:val="00600EC8"/>
    <w:rsid w:val="00602187"/>
    <w:rsid w:val="006031F4"/>
    <w:rsid w:val="00603256"/>
    <w:rsid w:val="0061022C"/>
    <w:rsid w:val="0061551F"/>
    <w:rsid w:val="006337F4"/>
    <w:rsid w:val="00637592"/>
    <w:rsid w:val="0065248B"/>
    <w:rsid w:val="00656267"/>
    <w:rsid w:val="00663F9E"/>
    <w:rsid w:val="006745AD"/>
    <w:rsid w:val="00675BAF"/>
    <w:rsid w:val="00676B7E"/>
    <w:rsid w:val="00682D8A"/>
    <w:rsid w:val="00683A75"/>
    <w:rsid w:val="00685061"/>
    <w:rsid w:val="00690FFC"/>
    <w:rsid w:val="00693764"/>
    <w:rsid w:val="006943AE"/>
    <w:rsid w:val="0069567F"/>
    <w:rsid w:val="00697AA8"/>
    <w:rsid w:val="006A4897"/>
    <w:rsid w:val="006A5EA4"/>
    <w:rsid w:val="006A78FA"/>
    <w:rsid w:val="006A7BD6"/>
    <w:rsid w:val="006B1CB5"/>
    <w:rsid w:val="006B25A8"/>
    <w:rsid w:val="006C0FA4"/>
    <w:rsid w:val="006C1E1E"/>
    <w:rsid w:val="006C3486"/>
    <w:rsid w:val="006D0CED"/>
    <w:rsid w:val="006D5719"/>
    <w:rsid w:val="006D681C"/>
    <w:rsid w:val="006F3C57"/>
    <w:rsid w:val="007065B3"/>
    <w:rsid w:val="007077EE"/>
    <w:rsid w:val="0071037E"/>
    <w:rsid w:val="00710972"/>
    <w:rsid w:val="007133AE"/>
    <w:rsid w:val="00716301"/>
    <w:rsid w:val="0071770D"/>
    <w:rsid w:val="007227E0"/>
    <w:rsid w:val="00724462"/>
    <w:rsid w:val="00724C37"/>
    <w:rsid w:val="00730A2A"/>
    <w:rsid w:val="00745EB9"/>
    <w:rsid w:val="007467D9"/>
    <w:rsid w:val="00747676"/>
    <w:rsid w:val="00747C06"/>
    <w:rsid w:val="00750F7B"/>
    <w:rsid w:val="00752EDB"/>
    <w:rsid w:val="00762EDF"/>
    <w:rsid w:val="00763A07"/>
    <w:rsid w:val="007649A5"/>
    <w:rsid w:val="007739E0"/>
    <w:rsid w:val="00775A63"/>
    <w:rsid w:val="007772FA"/>
    <w:rsid w:val="0078155A"/>
    <w:rsid w:val="007833F7"/>
    <w:rsid w:val="00785B95"/>
    <w:rsid w:val="00786874"/>
    <w:rsid w:val="00794760"/>
    <w:rsid w:val="007B195C"/>
    <w:rsid w:val="007B1E6F"/>
    <w:rsid w:val="007B364F"/>
    <w:rsid w:val="007B3EA6"/>
    <w:rsid w:val="007C55B1"/>
    <w:rsid w:val="007D5D1F"/>
    <w:rsid w:val="007E1CCB"/>
    <w:rsid w:val="008011C5"/>
    <w:rsid w:val="00805651"/>
    <w:rsid w:val="00812890"/>
    <w:rsid w:val="00817A2C"/>
    <w:rsid w:val="0082024E"/>
    <w:rsid w:val="00827432"/>
    <w:rsid w:val="00831E53"/>
    <w:rsid w:val="00832122"/>
    <w:rsid w:val="008353CE"/>
    <w:rsid w:val="008549CE"/>
    <w:rsid w:val="0087375D"/>
    <w:rsid w:val="00877A93"/>
    <w:rsid w:val="00877DB4"/>
    <w:rsid w:val="008809B5"/>
    <w:rsid w:val="00882A4F"/>
    <w:rsid w:val="00882B3D"/>
    <w:rsid w:val="00892919"/>
    <w:rsid w:val="008A0A98"/>
    <w:rsid w:val="008A2A91"/>
    <w:rsid w:val="008A38E9"/>
    <w:rsid w:val="008A3EC7"/>
    <w:rsid w:val="008B645F"/>
    <w:rsid w:val="008C6778"/>
    <w:rsid w:val="008C7A8C"/>
    <w:rsid w:val="008E0602"/>
    <w:rsid w:val="008F0A17"/>
    <w:rsid w:val="008F63BE"/>
    <w:rsid w:val="0090227B"/>
    <w:rsid w:val="009059AA"/>
    <w:rsid w:val="00913CE4"/>
    <w:rsid w:val="00916050"/>
    <w:rsid w:val="00920B05"/>
    <w:rsid w:val="00925509"/>
    <w:rsid w:val="00930158"/>
    <w:rsid w:val="00933AEC"/>
    <w:rsid w:val="00941A81"/>
    <w:rsid w:val="00941AA4"/>
    <w:rsid w:val="00941E96"/>
    <w:rsid w:val="00943570"/>
    <w:rsid w:val="00943CC9"/>
    <w:rsid w:val="00945E99"/>
    <w:rsid w:val="00947932"/>
    <w:rsid w:val="00951808"/>
    <w:rsid w:val="00955830"/>
    <w:rsid w:val="00960607"/>
    <w:rsid w:val="009647AA"/>
    <w:rsid w:val="0096523B"/>
    <w:rsid w:val="00971C52"/>
    <w:rsid w:val="0098484B"/>
    <w:rsid w:val="00995911"/>
    <w:rsid w:val="009963FD"/>
    <w:rsid w:val="009A08A6"/>
    <w:rsid w:val="009A30AA"/>
    <w:rsid w:val="009A48CB"/>
    <w:rsid w:val="009A749B"/>
    <w:rsid w:val="009C0AEA"/>
    <w:rsid w:val="009C3C41"/>
    <w:rsid w:val="009C446B"/>
    <w:rsid w:val="009C5C45"/>
    <w:rsid w:val="009C7440"/>
    <w:rsid w:val="009D25AD"/>
    <w:rsid w:val="009D496F"/>
    <w:rsid w:val="009E647D"/>
    <w:rsid w:val="009E7C03"/>
    <w:rsid w:val="009F0058"/>
    <w:rsid w:val="009F19F4"/>
    <w:rsid w:val="009F439D"/>
    <w:rsid w:val="009F71D2"/>
    <w:rsid w:val="00A01DE3"/>
    <w:rsid w:val="00A030B9"/>
    <w:rsid w:val="00A15DB6"/>
    <w:rsid w:val="00A24EEA"/>
    <w:rsid w:val="00A42146"/>
    <w:rsid w:val="00A43C15"/>
    <w:rsid w:val="00A46935"/>
    <w:rsid w:val="00A46AB9"/>
    <w:rsid w:val="00A47CF3"/>
    <w:rsid w:val="00A5594F"/>
    <w:rsid w:val="00A57BFB"/>
    <w:rsid w:val="00A6095B"/>
    <w:rsid w:val="00A60EF7"/>
    <w:rsid w:val="00A61B49"/>
    <w:rsid w:val="00A6466C"/>
    <w:rsid w:val="00A65C8A"/>
    <w:rsid w:val="00A65EDC"/>
    <w:rsid w:val="00A714BD"/>
    <w:rsid w:val="00A817A2"/>
    <w:rsid w:val="00A82DA8"/>
    <w:rsid w:val="00A8338D"/>
    <w:rsid w:val="00A908B1"/>
    <w:rsid w:val="00A92DFD"/>
    <w:rsid w:val="00A949C6"/>
    <w:rsid w:val="00A959DD"/>
    <w:rsid w:val="00AA1C9A"/>
    <w:rsid w:val="00AA4BBD"/>
    <w:rsid w:val="00AB1E06"/>
    <w:rsid w:val="00AB5859"/>
    <w:rsid w:val="00AD4703"/>
    <w:rsid w:val="00AD5686"/>
    <w:rsid w:val="00AD571F"/>
    <w:rsid w:val="00AD60E6"/>
    <w:rsid w:val="00AE0DC1"/>
    <w:rsid w:val="00AE2495"/>
    <w:rsid w:val="00AF1073"/>
    <w:rsid w:val="00AF1E77"/>
    <w:rsid w:val="00AF265F"/>
    <w:rsid w:val="00AF68F5"/>
    <w:rsid w:val="00B03424"/>
    <w:rsid w:val="00B0346D"/>
    <w:rsid w:val="00B100CB"/>
    <w:rsid w:val="00B140F4"/>
    <w:rsid w:val="00B168BD"/>
    <w:rsid w:val="00B16C46"/>
    <w:rsid w:val="00B25466"/>
    <w:rsid w:val="00B314EC"/>
    <w:rsid w:val="00B41C0E"/>
    <w:rsid w:val="00B46AF4"/>
    <w:rsid w:val="00B507CA"/>
    <w:rsid w:val="00B54F70"/>
    <w:rsid w:val="00B577C0"/>
    <w:rsid w:val="00B617F9"/>
    <w:rsid w:val="00B64064"/>
    <w:rsid w:val="00B65402"/>
    <w:rsid w:val="00B70FCF"/>
    <w:rsid w:val="00B83F4E"/>
    <w:rsid w:val="00B93ACA"/>
    <w:rsid w:val="00B9487A"/>
    <w:rsid w:val="00BA0519"/>
    <w:rsid w:val="00BA1E43"/>
    <w:rsid w:val="00BA30AB"/>
    <w:rsid w:val="00BA5A18"/>
    <w:rsid w:val="00BB05F1"/>
    <w:rsid w:val="00BB143F"/>
    <w:rsid w:val="00BB3BB7"/>
    <w:rsid w:val="00BC08D8"/>
    <w:rsid w:val="00BC0BCB"/>
    <w:rsid w:val="00BC4E80"/>
    <w:rsid w:val="00BD3A59"/>
    <w:rsid w:val="00BD3AA2"/>
    <w:rsid w:val="00BD42D0"/>
    <w:rsid w:val="00BE22C8"/>
    <w:rsid w:val="00BE2393"/>
    <w:rsid w:val="00BF1AEF"/>
    <w:rsid w:val="00C11D6B"/>
    <w:rsid w:val="00C12E9E"/>
    <w:rsid w:val="00C1625D"/>
    <w:rsid w:val="00C16B46"/>
    <w:rsid w:val="00C2376F"/>
    <w:rsid w:val="00C30819"/>
    <w:rsid w:val="00C40F83"/>
    <w:rsid w:val="00C46902"/>
    <w:rsid w:val="00C67BD8"/>
    <w:rsid w:val="00C71F41"/>
    <w:rsid w:val="00C77204"/>
    <w:rsid w:val="00C80D1B"/>
    <w:rsid w:val="00C81629"/>
    <w:rsid w:val="00C90F45"/>
    <w:rsid w:val="00C92D82"/>
    <w:rsid w:val="00CA6A31"/>
    <w:rsid w:val="00CB32CC"/>
    <w:rsid w:val="00CB3A2E"/>
    <w:rsid w:val="00CB46D1"/>
    <w:rsid w:val="00CB50AA"/>
    <w:rsid w:val="00CC0344"/>
    <w:rsid w:val="00CC22E4"/>
    <w:rsid w:val="00CC322E"/>
    <w:rsid w:val="00CC38FE"/>
    <w:rsid w:val="00CD3752"/>
    <w:rsid w:val="00CE1414"/>
    <w:rsid w:val="00CF0CD4"/>
    <w:rsid w:val="00CF56E0"/>
    <w:rsid w:val="00CF6A33"/>
    <w:rsid w:val="00CF6F55"/>
    <w:rsid w:val="00D06F98"/>
    <w:rsid w:val="00D0704C"/>
    <w:rsid w:val="00D10DA0"/>
    <w:rsid w:val="00D16CF6"/>
    <w:rsid w:val="00D2030A"/>
    <w:rsid w:val="00D22534"/>
    <w:rsid w:val="00D22E74"/>
    <w:rsid w:val="00D23DD5"/>
    <w:rsid w:val="00D24B62"/>
    <w:rsid w:val="00D30121"/>
    <w:rsid w:val="00D3123E"/>
    <w:rsid w:val="00D3529E"/>
    <w:rsid w:val="00D478F4"/>
    <w:rsid w:val="00D563EB"/>
    <w:rsid w:val="00D627B2"/>
    <w:rsid w:val="00D62CCC"/>
    <w:rsid w:val="00D66EBC"/>
    <w:rsid w:val="00D725D8"/>
    <w:rsid w:val="00D752CD"/>
    <w:rsid w:val="00D77032"/>
    <w:rsid w:val="00D81CB0"/>
    <w:rsid w:val="00D8262E"/>
    <w:rsid w:val="00D82A49"/>
    <w:rsid w:val="00D84D7B"/>
    <w:rsid w:val="00DA3150"/>
    <w:rsid w:val="00DA76DA"/>
    <w:rsid w:val="00DB31DF"/>
    <w:rsid w:val="00DC08D5"/>
    <w:rsid w:val="00DC2843"/>
    <w:rsid w:val="00DE482B"/>
    <w:rsid w:val="00DE6756"/>
    <w:rsid w:val="00DF4D45"/>
    <w:rsid w:val="00DF5DB4"/>
    <w:rsid w:val="00E025FC"/>
    <w:rsid w:val="00E23A78"/>
    <w:rsid w:val="00E242CB"/>
    <w:rsid w:val="00E31F1E"/>
    <w:rsid w:val="00E3422F"/>
    <w:rsid w:val="00E41A2F"/>
    <w:rsid w:val="00E4511A"/>
    <w:rsid w:val="00E535E1"/>
    <w:rsid w:val="00E56A2C"/>
    <w:rsid w:val="00E6085C"/>
    <w:rsid w:val="00E8161C"/>
    <w:rsid w:val="00E87217"/>
    <w:rsid w:val="00E914CE"/>
    <w:rsid w:val="00E95B2D"/>
    <w:rsid w:val="00EA0268"/>
    <w:rsid w:val="00EA05FD"/>
    <w:rsid w:val="00EA1F9E"/>
    <w:rsid w:val="00EA20C2"/>
    <w:rsid w:val="00EA29B6"/>
    <w:rsid w:val="00EA4D5C"/>
    <w:rsid w:val="00EA4E22"/>
    <w:rsid w:val="00EC1BCF"/>
    <w:rsid w:val="00EC354D"/>
    <w:rsid w:val="00EC3AD6"/>
    <w:rsid w:val="00EC6B8F"/>
    <w:rsid w:val="00ED29ED"/>
    <w:rsid w:val="00ED361E"/>
    <w:rsid w:val="00ED41A7"/>
    <w:rsid w:val="00EE0DF0"/>
    <w:rsid w:val="00EE4726"/>
    <w:rsid w:val="00EE7508"/>
    <w:rsid w:val="00EF337D"/>
    <w:rsid w:val="00EF6ABF"/>
    <w:rsid w:val="00F027EF"/>
    <w:rsid w:val="00F075E1"/>
    <w:rsid w:val="00F164AA"/>
    <w:rsid w:val="00F22832"/>
    <w:rsid w:val="00F22B4A"/>
    <w:rsid w:val="00F238A7"/>
    <w:rsid w:val="00F242C5"/>
    <w:rsid w:val="00F24F99"/>
    <w:rsid w:val="00F31511"/>
    <w:rsid w:val="00F36CE8"/>
    <w:rsid w:val="00F4426B"/>
    <w:rsid w:val="00F56B5B"/>
    <w:rsid w:val="00F60E55"/>
    <w:rsid w:val="00F61C59"/>
    <w:rsid w:val="00F72577"/>
    <w:rsid w:val="00F72824"/>
    <w:rsid w:val="00F74085"/>
    <w:rsid w:val="00F7664B"/>
    <w:rsid w:val="00F76942"/>
    <w:rsid w:val="00F77D36"/>
    <w:rsid w:val="00F77F8B"/>
    <w:rsid w:val="00F813C1"/>
    <w:rsid w:val="00F829AD"/>
    <w:rsid w:val="00F84257"/>
    <w:rsid w:val="00F90DF2"/>
    <w:rsid w:val="00F928F5"/>
    <w:rsid w:val="00F95400"/>
    <w:rsid w:val="00FA06D6"/>
    <w:rsid w:val="00FA296F"/>
    <w:rsid w:val="00FA339F"/>
    <w:rsid w:val="00FA4C65"/>
    <w:rsid w:val="00FA657A"/>
    <w:rsid w:val="00FB6271"/>
    <w:rsid w:val="00FC61CC"/>
    <w:rsid w:val="00FC68C6"/>
    <w:rsid w:val="00FD6333"/>
    <w:rsid w:val="00FE678A"/>
    <w:rsid w:val="00FF300E"/>
    <w:rsid w:val="15225518"/>
    <w:rsid w:val="2CF45E8B"/>
    <w:rsid w:val="2F455DCA"/>
    <w:rsid w:val="3AF7520B"/>
    <w:rsid w:val="508A4F3A"/>
    <w:rsid w:val="6B4C3843"/>
    <w:rsid w:val="6D9700FE"/>
    <w:rsid w:val="7FD871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EE354"/>
  <w15:docId w15:val="{195ACB49-22AA-4661-AD9E-8FB5A20F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122"/>
    <w:pPr>
      <w:overflowPunct w:val="0"/>
      <w:autoSpaceDE w:val="0"/>
      <w:autoSpaceDN w:val="0"/>
      <w:adjustRightInd w:val="0"/>
      <w:spacing w:after="0" w:line="240" w:lineRule="auto"/>
      <w:jc w:val="both"/>
      <w:textAlignment w:val="baseline"/>
    </w:pPr>
    <w:rPr>
      <w:rFonts w:ascii="Helvetica" w:eastAsia="Times New Roman" w:hAnsi="Helvetica" w:cs="Times New Roman"/>
      <w:sz w:val="20"/>
      <w:szCs w:val="20"/>
      <w:lang w:val="en-US"/>
    </w:rPr>
  </w:style>
  <w:style w:type="paragraph" w:styleId="Titre1">
    <w:name w:val="heading 1"/>
    <w:aliases w:val="Titre article"/>
    <w:basedOn w:val="Normal"/>
    <w:next w:val="Normal"/>
    <w:link w:val="Titre1Car"/>
    <w:qFormat/>
    <w:rsid w:val="00381945"/>
    <w:pPr>
      <w:keepNext/>
      <w:keepLines/>
      <w:numPr>
        <w:numId w:val="1"/>
      </w:numPr>
      <w:pBdr>
        <w:bottom w:val="outset" w:sz="6" w:space="1" w:color="auto"/>
      </w:pBdr>
      <w:spacing w:before="360"/>
      <w:outlineLvl w:val="0"/>
    </w:pPr>
    <w:rPr>
      <w:rFonts w:asciiTheme="majorHAnsi" w:eastAsiaTheme="majorEastAsia" w:hAnsiTheme="majorHAnsi" w:cstheme="majorBidi"/>
      <w:b/>
      <w:bCs/>
      <w:sz w:val="24"/>
      <w:szCs w:val="28"/>
      <w:lang w:val="fr-FR"/>
    </w:rPr>
  </w:style>
  <w:style w:type="paragraph" w:styleId="Titre2">
    <w:name w:val="heading 2"/>
    <w:basedOn w:val="Normal"/>
    <w:next w:val="Normal"/>
    <w:link w:val="Titre2Car"/>
    <w:unhideWhenUsed/>
    <w:qFormat/>
    <w:rsid w:val="00B46AF4"/>
    <w:pPr>
      <w:keepNext/>
      <w:keepLines/>
      <w:numPr>
        <w:ilvl w:val="1"/>
        <w:numId w:val="1"/>
      </w:numPr>
      <w:spacing w:before="200" w:after="120"/>
      <w:outlineLvl w:val="1"/>
    </w:pPr>
    <w:rPr>
      <w:rFonts w:asciiTheme="majorHAnsi" w:eastAsiaTheme="majorEastAsia" w:hAnsiTheme="majorHAnsi" w:cstheme="majorBidi"/>
      <w:bCs/>
      <w:i/>
      <w:color w:val="FF0000"/>
      <w:sz w:val="22"/>
      <w:szCs w:val="26"/>
      <w:lang w:val="fr-FR"/>
    </w:rPr>
  </w:style>
  <w:style w:type="paragraph" w:styleId="Titre3">
    <w:name w:val="heading 3"/>
    <w:basedOn w:val="Normal"/>
    <w:next w:val="Normal"/>
    <w:link w:val="Titre3Car"/>
    <w:autoRedefine/>
    <w:unhideWhenUsed/>
    <w:qFormat/>
    <w:rsid w:val="00676B7E"/>
    <w:pPr>
      <w:widowControl w:val="0"/>
      <w:tabs>
        <w:tab w:val="left" w:pos="426"/>
      </w:tabs>
      <w:spacing w:after="60"/>
      <w:contextualSpacing/>
      <w:textAlignment w:val="auto"/>
      <w:outlineLvl w:val="2"/>
    </w:pPr>
    <w:rPr>
      <w:rFonts w:ascii="Arial Narrow" w:eastAsia="Calibri" w:hAnsi="Arial Narrow"/>
      <w:b/>
      <w:bCs/>
      <w:i/>
      <w:szCs w:val="24"/>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832122"/>
    <w:pPr>
      <w:widowControl w:val="0"/>
      <w:suppressAutoHyphens/>
      <w:jc w:val="center"/>
    </w:pPr>
    <w:rPr>
      <w:rFonts w:ascii="Times New Roman" w:hAnsi="Times New Roman"/>
      <w:kern w:val="1"/>
      <w:lang w:val="en-GB"/>
    </w:rPr>
  </w:style>
  <w:style w:type="character" w:customStyle="1" w:styleId="Corpsdetexte2Car">
    <w:name w:val="Corps de texte 2 Car"/>
    <w:basedOn w:val="Policepardfaut"/>
    <w:link w:val="Corpsdetexte2"/>
    <w:rsid w:val="00832122"/>
    <w:rPr>
      <w:rFonts w:ascii="Times New Roman" w:eastAsia="Times New Roman" w:hAnsi="Times New Roman" w:cs="Times New Roman"/>
      <w:kern w:val="1"/>
      <w:sz w:val="20"/>
      <w:szCs w:val="20"/>
      <w:lang w:val="en-GB"/>
    </w:rPr>
  </w:style>
  <w:style w:type="character" w:customStyle="1" w:styleId="Titre1Car">
    <w:name w:val="Titre 1 Car"/>
    <w:aliases w:val="Titre article Car"/>
    <w:basedOn w:val="Policepardfaut"/>
    <w:link w:val="Titre1"/>
    <w:rsid w:val="00381945"/>
    <w:rPr>
      <w:rFonts w:asciiTheme="majorHAnsi" w:eastAsiaTheme="majorEastAsia" w:hAnsiTheme="majorHAnsi" w:cstheme="majorBidi"/>
      <w:b/>
      <w:bCs/>
      <w:sz w:val="24"/>
      <w:szCs w:val="28"/>
    </w:rPr>
  </w:style>
  <w:style w:type="paragraph" w:styleId="En-tte">
    <w:name w:val="header"/>
    <w:basedOn w:val="Normal"/>
    <w:link w:val="En-tteCar"/>
    <w:unhideWhenUsed/>
    <w:rsid w:val="00B0346D"/>
    <w:pPr>
      <w:tabs>
        <w:tab w:val="center" w:pos="4536"/>
        <w:tab w:val="right" w:pos="9072"/>
      </w:tabs>
    </w:pPr>
  </w:style>
  <w:style w:type="character" w:customStyle="1" w:styleId="En-tteCar">
    <w:name w:val="En-tête Car"/>
    <w:basedOn w:val="Policepardfaut"/>
    <w:link w:val="En-tte"/>
    <w:uiPriority w:val="99"/>
    <w:rsid w:val="00B0346D"/>
    <w:rPr>
      <w:rFonts w:ascii="Helvetica" w:eastAsia="Times New Roman" w:hAnsi="Helvetica" w:cs="Times New Roman"/>
      <w:sz w:val="20"/>
      <w:szCs w:val="20"/>
      <w:lang w:val="en-US"/>
    </w:rPr>
  </w:style>
  <w:style w:type="paragraph" w:styleId="Pieddepage">
    <w:name w:val="footer"/>
    <w:basedOn w:val="Normal"/>
    <w:link w:val="PieddepageCar"/>
    <w:unhideWhenUsed/>
    <w:rsid w:val="00B0346D"/>
    <w:pPr>
      <w:tabs>
        <w:tab w:val="center" w:pos="4536"/>
        <w:tab w:val="right" w:pos="9072"/>
      </w:tabs>
    </w:pPr>
  </w:style>
  <w:style w:type="character" w:customStyle="1" w:styleId="PieddepageCar">
    <w:name w:val="Pied de page Car"/>
    <w:basedOn w:val="Policepardfaut"/>
    <w:link w:val="Pieddepage"/>
    <w:uiPriority w:val="99"/>
    <w:rsid w:val="00B0346D"/>
    <w:rPr>
      <w:rFonts w:ascii="Helvetica" w:eastAsia="Times New Roman" w:hAnsi="Helvetica" w:cs="Times New Roman"/>
      <w:sz w:val="20"/>
      <w:szCs w:val="20"/>
      <w:lang w:val="en-US"/>
    </w:rPr>
  </w:style>
  <w:style w:type="paragraph" w:styleId="Textedebulles">
    <w:name w:val="Balloon Text"/>
    <w:basedOn w:val="Normal"/>
    <w:link w:val="TextedebullesCar"/>
    <w:uiPriority w:val="99"/>
    <w:semiHidden/>
    <w:unhideWhenUsed/>
    <w:rsid w:val="00B0346D"/>
    <w:rPr>
      <w:rFonts w:ascii="Tahoma" w:hAnsi="Tahoma" w:cs="Tahoma"/>
      <w:sz w:val="16"/>
      <w:szCs w:val="16"/>
    </w:rPr>
  </w:style>
  <w:style w:type="character" w:customStyle="1" w:styleId="TextedebullesCar">
    <w:name w:val="Texte de bulles Car"/>
    <w:basedOn w:val="Policepardfaut"/>
    <w:link w:val="Textedebulles"/>
    <w:uiPriority w:val="99"/>
    <w:semiHidden/>
    <w:rsid w:val="00B0346D"/>
    <w:rPr>
      <w:rFonts w:ascii="Tahoma" w:eastAsia="Times New Roman" w:hAnsi="Tahoma" w:cs="Tahoma"/>
      <w:sz w:val="16"/>
      <w:szCs w:val="16"/>
      <w:lang w:val="en-US"/>
    </w:rPr>
  </w:style>
  <w:style w:type="paragraph" w:styleId="Sansinterligne">
    <w:name w:val="No Spacing"/>
    <w:link w:val="SansinterligneCar"/>
    <w:uiPriority w:val="1"/>
    <w:qFormat/>
    <w:rsid w:val="00B0346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0346D"/>
    <w:rPr>
      <w:rFonts w:eastAsiaTheme="minorEastAsia"/>
      <w:lang w:eastAsia="fr-FR"/>
    </w:rPr>
  </w:style>
  <w:style w:type="paragraph" w:styleId="Paragraphedeliste">
    <w:name w:val="List Paragraph"/>
    <w:basedOn w:val="Normal"/>
    <w:uiPriority w:val="34"/>
    <w:qFormat/>
    <w:rsid w:val="00925509"/>
    <w:pPr>
      <w:overflowPunct/>
      <w:autoSpaceDE/>
      <w:autoSpaceDN/>
      <w:adjustRightInd/>
      <w:spacing w:before="120" w:after="120"/>
      <w:textAlignment w:val="top"/>
    </w:pPr>
    <w:rPr>
      <w:rFonts w:ascii="Arial Narrow" w:hAnsi="Arial Narrow"/>
      <w:lang w:val="fr-FR"/>
    </w:rPr>
  </w:style>
  <w:style w:type="character" w:customStyle="1" w:styleId="Titre2Car">
    <w:name w:val="Titre 2 Car"/>
    <w:basedOn w:val="Policepardfaut"/>
    <w:link w:val="Titre2"/>
    <w:rsid w:val="00B46AF4"/>
    <w:rPr>
      <w:rFonts w:asciiTheme="majorHAnsi" w:eastAsiaTheme="majorEastAsia" w:hAnsiTheme="majorHAnsi" w:cstheme="majorBidi"/>
      <w:bCs/>
      <w:i/>
      <w:color w:val="FF0000"/>
      <w:szCs w:val="26"/>
    </w:rPr>
  </w:style>
  <w:style w:type="character" w:customStyle="1" w:styleId="Titre3Car">
    <w:name w:val="Titre 3 Car"/>
    <w:basedOn w:val="Policepardfaut"/>
    <w:link w:val="Titre3"/>
    <w:rsid w:val="00676B7E"/>
    <w:rPr>
      <w:rFonts w:ascii="Arial Narrow" w:eastAsia="Calibri" w:hAnsi="Arial Narrow" w:cs="Times New Roman"/>
      <w:b/>
      <w:bCs/>
      <w:i/>
      <w:sz w:val="20"/>
      <w:szCs w:val="24"/>
      <w:u w:val="single"/>
    </w:rPr>
  </w:style>
  <w:style w:type="table" w:styleId="Grilledutableau">
    <w:name w:val="Table Grid"/>
    <w:basedOn w:val="TableauNormal"/>
    <w:uiPriority w:val="59"/>
    <w:rsid w:val="00CF0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
    <w:name w:val="Medium List 2"/>
    <w:basedOn w:val="TableauNormal"/>
    <w:uiPriority w:val="66"/>
    <w:rsid w:val="00E914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Marquedecommentaire">
    <w:name w:val="annotation reference"/>
    <w:basedOn w:val="Policepardfaut"/>
    <w:uiPriority w:val="99"/>
    <w:semiHidden/>
    <w:unhideWhenUsed/>
    <w:rsid w:val="00285130"/>
    <w:rPr>
      <w:sz w:val="16"/>
      <w:szCs w:val="16"/>
    </w:rPr>
  </w:style>
  <w:style w:type="paragraph" w:styleId="Commentaire">
    <w:name w:val="annotation text"/>
    <w:basedOn w:val="Normal"/>
    <w:link w:val="CommentaireCar"/>
    <w:uiPriority w:val="99"/>
    <w:unhideWhenUsed/>
    <w:rsid w:val="00285130"/>
  </w:style>
  <w:style w:type="character" w:customStyle="1" w:styleId="CommentaireCar">
    <w:name w:val="Commentaire Car"/>
    <w:basedOn w:val="Policepardfaut"/>
    <w:link w:val="Commentaire"/>
    <w:uiPriority w:val="99"/>
    <w:rsid w:val="00285130"/>
    <w:rPr>
      <w:rFonts w:ascii="Helvetica" w:eastAsia="Times New Roman" w:hAnsi="Helvetica"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285130"/>
    <w:rPr>
      <w:b/>
      <w:bCs/>
    </w:rPr>
  </w:style>
  <w:style w:type="character" w:customStyle="1" w:styleId="ObjetducommentaireCar">
    <w:name w:val="Objet du commentaire Car"/>
    <w:basedOn w:val="CommentaireCar"/>
    <w:link w:val="Objetducommentaire"/>
    <w:uiPriority w:val="99"/>
    <w:semiHidden/>
    <w:rsid w:val="00285130"/>
    <w:rPr>
      <w:rFonts w:ascii="Helvetica" w:eastAsia="Times New Roman" w:hAnsi="Helvetica" w:cs="Times New Roman"/>
      <w:b/>
      <w:bCs/>
      <w:sz w:val="20"/>
      <w:szCs w:val="20"/>
      <w:lang w:val="en-US"/>
    </w:rPr>
  </w:style>
  <w:style w:type="paragraph" w:customStyle="1" w:styleId="Normalarticle">
    <w:name w:val="Normal article"/>
    <w:basedOn w:val="Normal"/>
    <w:link w:val="NormalarticleCharChar"/>
    <w:rsid w:val="00AF1073"/>
    <w:pPr>
      <w:tabs>
        <w:tab w:val="num" w:pos="425"/>
      </w:tabs>
      <w:spacing w:after="60"/>
      <w:textAlignment w:val="auto"/>
    </w:pPr>
    <w:rPr>
      <w:rFonts w:ascii="Arial Narrow" w:hAnsi="Arial Narrow"/>
      <w:lang w:val="x-none"/>
    </w:rPr>
  </w:style>
  <w:style w:type="paragraph" w:customStyle="1" w:styleId="Normallist">
    <w:name w:val="Normal list"/>
    <w:basedOn w:val="Normalarticle"/>
    <w:rsid w:val="00AF1073"/>
    <w:pPr>
      <w:tabs>
        <w:tab w:val="clear" w:pos="425"/>
        <w:tab w:val="num" w:pos="360"/>
      </w:tabs>
      <w:ind w:left="2880" w:hanging="360"/>
    </w:pPr>
  </w:style>
  <w:style w:type="character" w:customStyle="1" w:styleId="NormalarticleCharChar">
    <w:name w:val="Normal article Char Char"/>
    <w:link w:val="Normalarticle"/>
    <w:locked/>
    <w:rsid w:val="00AF1073"/>
    <w:rPr>
      <w:rFonts w:ascii="Arial Narrow" w:eastAsia="Times New Roman" w:hAnsi="Arial Narrow" w:cs="Times New Roman"/>
      <w:sz w:val="20"/>
      <w:szCs w:val="20"/>
      <w:lang w:val="x-none"/>
    </w:rPr>
  </w:style>
  <w:style w:type="table" w:styleId="Listeclaire-Accent2">
    <w:name w:val="Light List Accent 2"/>
    <w:basedOn w:val="TableauNormal"/>
    <w:uiPriority w:val="61"/>
    <w:rsid w:val="004E600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Rvision">
    <w:name w:val="Revision"/>
    <w:hidden/>
    <w:uiPriority w:val="99"/>
    <w:semiHidden/>
    <w:rsid w:val="004E600E"/>
    <w:pPr>
      <w:spacing w:after="0" w:line="240" w:lineRule="auto"/>
    </w:pPr>
    <w:rPr>
      <w:rFonts w:ascii="Helvetica" w:eastAsia="Times New Roman" w:hAnsi="Helvetica" w:cs="Times New Roman"/>
      <w:sz w:val="20"/>
      <w:szCs w:val="20"/>
      <w:lang w:val="en-US"/>
    </w:rPr>
  </w:style>
  <w:style w:type="character" w:customStyle="1" w:styleId="hps">
    <w:name w:val="hps"/>
    <w:basedOn w:val="Policepardfaut"/>
    <w:rsid w:val="0059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279929">
      <w:bodyDiv w:val="1"/>
      <w:marLeft w:val="0"/>
      <w:marRight w:val="0"/>
      <w:marTop w:val="0"/>
      <w:marBottom w:val="0"/>
      <w:divBdr>
        <w:top w:val="none" w:sz="0" w:space="0" w:color="auto"/>
        <w:left w:val="none" w:sz="0" w:space="0" w:color="auto"/>
        <w:bottom w:val="none" w:sz="0" w:space="0" w:color="auto"/>
        <w:right w:val="none" w:sz="0" w:space="0" w:color="auto"/>
      </w:divBdr>
    </w:div>
    <w:div w:id="879899351">
      <w:bodyDiv w:val="1"/>
      <w:marLeft w:val="0"/>
      <w:marRight w:val="0"/>
      <w:marTop w:val="0"/>
      <w:marBottom w:val="0"/>
      <w:divBdr>
        <w:top w:val="none" w:sz="0" w:space="0" w:color="auto"/>
        <w:left w:val="none" w:sz="0" w:space="0" w:color="auto"/>
        <w:bottom w:val="none" w:sz="0" w:space="0" w:color="auto"/>
        <w:right w:val="none" w:sz="0" w:space="0" w:color="auto"/>
      </w:divBdr>
    </w:div>
    <w:div w:id="885487057">
      <w:bodyDiv w:val="1"/>
      <w:marLeft w:val="0"/>
      <w:marRight w:val="0"/>
      <w:marTop w:val="0"/>
      <w:marBottom w:val="0"/>
      <w:divBdr>
        <w:top w:val="none" w:sz="0" w:space="0" w:color="auto"/>
        <w:left w:val="none" w:sz="0" w:space="0" w:color="auto"/>
        <w:bottom w:val="none" w:sz="0" w:space="0" w:color="auto"/>
        <w:right w:val="none" w:sz="0" w:space="0" w:color="auto"/>
      </w:divBdr>
    </w:div>
    <w:div w:id="1067411969">
      <w:bodyDiv w:val="1"/>
      <w:marLeft w:val="0"/>
      <w:marRight w:val="0"/>
      <w:marTop w:val="0"/>
      <w:marBottom w:val="0"/>
      <w:divBdr>
        <w:top w:val="none" w:sz="0" w:space="0" w:color="auto"/>
        <w:left w:val="none" w:sz="0" w:space="0" w:color="auto"/>
        <w:bottom w:val="none" w:sz="0" w:space="0" w:color="auto"/>
        <w:right w:val="none" w:sz="0" w:space="0" w:color="auto"/>
      </w:divBdr>
    </w:div>
    <w:div w:id="1101488792">
      <w:bodyDiv w:val="1"/>
      <w:marLeft w:val="0"/>
      <w:marRight w:val="0"/>
      <w:marTop w:val="0"/>
      <w:marBottom w:val="0"/>
      <w:divBdr>
        <w:top w:val="none" w:sz="0" w:space="0" w:color="auto"/>
        <w:left w:val="none" w:sz="0" w:space="0" w:color="auto"/>
        <w:bottom w:val="none" w:sz="0" w:space="0" w:color="auto"/>
        <w:right w:val="none" w:sz="0" w:space="0" w:color="auto"/>
      </w:divBdr>
    </w:div>
    <w:div w:id="1188760505">
      <w:bodyDiv w:val="1"/>
      <w:marLeft w:val="0"/>
      <w:marRight w:val="0"/>
      <w:marTop w:val="0"/>
      <w:marBottom w:val="0"/>
      <w:divBdr>
        <w:top w:val="none" w:sz="0" w:space="0" w:color="auto"/>
        <w:left w:val="none" w:sz="0" w:space="0" w:color="auto"/>
        <w:bottom w:val="none" w:sz="0" w:space="0" w:color="auto"/>
        <w:right w:val="none" w:sz="0" w:space="0" w:color="auto"/>
      </w:divBdr>
    </w:div>
    <w:div w:id="159832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stm_x00e9_tadonn_x00e9_es xmlns="97538978-8fd9-4c35-81af-6b6906cfca81" xsi:nil="true"/>
    <Typedeprojet xmlns="97538978-8fd9-4c35-81af-6b6906cfca81" xsi:nil="true"/>
    <LieudeTransfer xmlns="97538978-8fd9-4c35-81af-6b6906cfca81" xsi:nil="true"/>
    <Gestiondesdroits xmlns="97538978-8fd9-4c35-81af-6b6906cfca81" xsi:nil="true"/>
    <R_x00e9_sum_x00e9_ xmlns="97538978-8fd9-4c35-81af-6b6906cfca81" xsi:nil="true"/>
    <_Flow_SignoffStatus xmlns="97538978-8fd9-4c35-81af-6b6906cfca81" xsi:nil="true"/>
    <Th_x00e9_matiquePOS xmlns="97538978-8fd9-4c35-81af-6b6906cfca81" xsi:nil="true"/>
    <TaxCatchAll xmlns="20c1abfa-485b-41c9-a329-38772ca1fd48" xsi:nil="true"/>
    <Typededoc xmlns="97538978-8fd9-4c35-81af-6b6906cfca81" xsi:nil="true"/>
    <lcf76f155ced4ddcb4097134ff3c332f xmlns="97538978-8fd9-4c35-81af-6b6906cfca81">
      <Terms xmlns="http://schemas.microsoft.com/office/infopath/2007/PartnerControls"/>
    </lcf76f155ced4ddcb4097134ff3c332f>
    <Langue xmlns="97538978-8fd9-4c35-81af-6b6906cfca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63B8F5D240074D9CC77C728FF3B23C" ma:contentTypeVersion="28" ma:contentTypeDescription="Create a new document." ma:contentTypeScope="" ma:versionID="d75d36cea74223b0af4a377e6ccf2885">
  <xsd:schema xmlns:xsd="http://www.w3.org/2001/XMLSchema" xmlns:xs="http://www.w3.org/2001/XMLSchema" xmlns:p="http://schemas.microsoft.com/office/2006/metadata/properties" xmlns:ns2="97538978-8fd9-4c35-81af-6b6906cfca81" xmlns:ns3="95c99d26-28d1-4230-a17f-0ee5f5d3d7a5" xmlns:ns4="20c1abfa-485b-41c9-a329-38772ca1fd48" targetNamespace="http://schemas.microsoft.com/office/2006/metadata/properties" ma:root="true" ma:fieldsID="dd0be6f79c8694af296c99a5a29ddb40" ns2:_="" ns3:_="" ns4:_="">
    <xsd:import namespace="97538978-8fd9-4c35-81af-6b6906cfca81"/>
    <xsd:import namespace="95c99d26-28d1-4230-a17f-0ee5f5d3d7a5"/>
    <xsd:import namespace="20c1abfa-485b-41c9-a329-38772ca1fd48"/>
    <xsd:element name="properties">
      <xsd:complexType>
        <xsd:sequence>
          <xsd:element name="documentManagement">
            <xsd:complexType>
              <xsd:all>
                <xsd:element ref="ns2:R_x00e9_sum_x00e9_" minOccurs="0"/>
                <xsd:element ref="ns2:Langue" minOccurs="0"/>
                <xsd:element ref="ns2:Typededoc" minOccurs="0"/>
                <xsd:element ref="ns2:MediaServiceMetadata" minOccurs="0"/>
                <xsd:element ref="ns2:MediaServiceFastMetadata" minOccurs="0"/>
                <xsd:element ref="ns2:MediaServiceAutoKeyPoints" minOccurs="0"/>
                <xsd:element ref="ns2:MediaServiceKeyPoints" minOccurs="0"/>
                <xsd:element ref="ns2:_Flow_SignoffStatus" minOccurs="0"/>
                <xsd:element ref="ns2:testm_x00e9_tadonn_x00e9_es" minOccurs="0"/>
                <xsd:element ref="ns2:Th_x00e9_matiquePO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Gestiondesdroits" minOccurs="0"/>
                <xsd:element ref="ns2:lcf76f155ced4ddcb4097134ff3c332f" minOccurs="0"/>
                <xsd:element ref="ns4:TaxCatchAll" minOccurs="0"/>
                <xsd:element ref="ns2:MediaServiceObjectDetectorVersions" minOccurs="0"/>
                <xsd:element ref="ns2:MediaServiceSearchProperties" minOccurs="0"/>
                <xsd:element ref="ns2:Typedeprojet" minOccurs="0"/>
                <xsd:element ref="ns2:LieudeTransfe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538978-8fd9-4c35-81af-6b6906cfca81" elementFormDefault="qualified">
    <xsd:import namespace="http://schemas.microsoft.com/office/2006/documentManagement/types"/>
    <xsd:import namespace="http://schemas.microsoft.com/office/infopath/2007/PartnerControls"/>
    <xsd:element name="R_x00e9_sum_x00e9_" ma:index="8" nillable="true" ma:displayName="Résumé" ma:format="Dropdown" ma:internalName="R_x00e9_sum_x00e9_">
      <xsd:simpleType>
        <xsd:restriction base="dms:Note">
          <xsd:maxLength value="255"/>
        </xsd:restriction>
      </xsd:simpleType>
    </xsd:element>
    <xsd:element name="Langue" ma:index="9" nillable="true" ma:displayName="Langue" ma:format="Dropdown" ma:internalName="Langue">
      <xsd:simpleType>
        <xsd:restriction base="dms:Choice">
          <xsd:enumeration value="Francais"/>
          <xsd:enumeration value="English"/>
          <xsd:enumeration value="Arabic"/>
          <xsd:enumeration value="Other"/>
        </xsd:restriction>
      </xsd:simpleType>
    </xsd:element>
    <xsd:element name="Typededoc" ma:index="10" nillable="true" ma:displayName="Type de doc" ma:format="Dropdown" ma:internalName="Typededoc">
      <xsd:simpleType>
        <xsd:restriction base="dms:Choice">
          <xsd:enumeration value="Département"/>
          <xsd:enumeration value="Electricité"/>
          <xsd:enumeration value="Watsan"/>
          <xsd:enumeration value="IT"/>
          <xsd:enumeration value="Biomed"/>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Flow_SignoffStatus" ma:index="15" nillable="true" ma:displayName="Sign-off status" ma:internalName="Sign_x002d_off_x0020_status">
      <xsd:simpleType>
        <xsd:restriction base="dms:Text"/>
      </xsd:simpleType>
    </xsd:element>
    <xsd:element name="testm_x00e9_tadonn_x00e9_es" ma:index="16" nillable="true" ma:displayName="test métadonnées" ma:format="Dropdown" ma:internalName="testm_x00e9_tadonn_x00e9_es">
      <xsd:simpleType>
        <xsd:restriction base="dms:Choice">
          <xsd:enumeration value="Choix 1"/>
          <xsd:enumeration value="Choix 2"/>
          <xsd:enumeration value="Choix 3"/>
        </xsd:restriction>
      </xsd:simpleType>
    </xsd:element>
    <xsd:element name="Th_x00e9_matiquePOS" ma:index="17" nillable="true" ma:displayName="Thématique POS" ma:format="Dropdown" ma:internalName="Th_x00e9_matiquePOS">
      <xsd:simpleType>
        <xsd:restriction base="dms:Choice">
          <xsd:enumeration value="Meca"/>
          <xsd:enumeration value="IT"/>
          <xsd:enumeration value="WATSAN"/>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element name="Gestiondesdroits" ma:index="27" nillable="true" ma:displayName="Gestion des droits" ma:format="Dropdown" ma:internalName="Gestiondesdroits">
      <xsd:simpleType>
        <xsd:restriction base="dms:Text">
          <xsd:maxLength value="255"/>
        </xsd:restrictio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Typedeprojet" ma:index="33" nillable="true" ma:displayName="Type de projet" ma:format="Dropdown" ma:internalName="Typedeprojet">
      <xsd:simpleType>
        <xsd:restriction base="dms:Choice">
          <xsd:enumeration value="Hopital"/>
          <xsd:enumeration value="Laboratoire"/>
          <xsd:enumeration value="Pharmacie"/>
          <xsd:enumeration value="Choix 4"/>
          <xsd:enumeration value="Pédiatrie"/>
        </xsd:restriction>
      </xsd:simpleType>
    </xsd:element>
    <xsd:element name="LieudeTransfer" ma:index="34" nillable="true" ma:displayName="Lieu de Transfer" ma:format="Dropdown" ma:internalName="LieudeTransfer">
      <xsd:complexType>
        <xsd:complexContent>
          <xsd:extension base="dms:MultiChoice">
            <xsd:sequence>
              <xsd:element name="Value" maxOccurs="unbounded" minOccurs="0" nillable="true">
                <xsd:simpleType>
                  <xsd:restriction base="dms:Choice">
                    <xsd:enumeration value="Library INTL"/>
                    <xsd:enumeration value="Toolbox OCP"/>
                  </xsd:restriction>
                </xsd:simpleType>
              </xsd:element>
            </xsd:sequence>
          </xsd:extension>
        </xsd:complexContent>
      </xsd:complexType>
    </xsd:element>
    <xsd:element name="MediaServiceBillingMetadata" ma:index="3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c99d26-28d1-4230-a17f-0ee5f5d3d7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c1abfa-485b-41c9-a329-38772ca1fd48"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d099babd-2e9c-4204-9b51-46d03eca5bea}" ma:internalName="TaxCatchAll" ma:showField="CatchAllData" ma:web="95c99d26-28d1-4230-a17f-0ee5f5d3d7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03A916-536B-42F3-BF58-55896F3E4217}">
  <ds:schemaRefs>
    <ds:schemaRef ds:uri="http://schemas.openxmlformats.org/officeDocument/2006/bibliography"/>
  </ds:schemaRefs>
</ds:datastoreItem>
</file>

<file path=customXml/itemProps2.xml><?xml version="1.0" encoding="utf-8"?>
<ds:datastoreItem xmlns:ds="http://schemas.openxmlformats.org/officeDocument/2006/customXml" ds:itemID="{5FDC78FB-AD90-42EA-8C60-6CBE2E9D5B96}">
  <ds:schemaRefs>
    <ds:schemaRef ds:uri="http://schemas.microsoft.com/office/2006/metadata/properties"/>
    <ds:schemaRef ds:uri="http://schemas.microsoft.com/office/infopath/2007/PartnerControls"/>
    <ds:schemaRef ds:uri="97538978-8fd9-4c35-81af-6b6906cfca81"/>
    <ds:schemaRef ds:uri="20c1abfa-485b-41c9-a329-38772ca1fd48"/>
  </ds:schemaRefs>
</ds:datastoreItem>
</file>

<file path=customXml/itemProps3.xml><?xml version="1.0" encoding="utf-8"?>
<ds:datastoreItem xmlns:ds="http://schemas.openxmlformats.org/officeDocument/2006/customXml" ds:itemID="{CD6DECF6-C177-4384-860C-81645124B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538978-8fd9-4c35-81af-6b6906cfca81"/>
    <ds:schemaRef ds:uri="95c99d26-28d1-4230-a17f-0ee5f5d3d7a5"/>
    <ds:schemaRef ds:uri="20c1abfa-485b-41c9-a329-38772ca1f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2DA256-320C-4B14-8D8B-FB974F41CA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1705</Words>
  <Characters>9382</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Médecins Sans Frontières - Paris</Company>
  <LinksUpToDate>false</LinksUpToDate>
  <CharactersWithSpaces>11065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Giulia Scoditti</dc:creator>
  <cp:lastModifiedBy>msff-ouagadougou-log-supply</cp:lastModifiedBy>
  <cp:revision>2</cp:revision>
  <cp:lastPrinted>2020-06-10T13:00:00Z</cp:lastPrinted>
  <dcterms:created xsi:type="dcterms:W3CDTF">2025-09-01T10:46:00Z</dcterms:created>
  <dcterms:modified xsi:type="dcterms:W3CDTF">2025-09-01T10:46:00Z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0x010100D963B8F5D240074D9CC77C728FF3B23C</vt:lpwstr>
  </property>
  <property fmtid="{D5CDD505-2E9C-101B-9397-08002B2CF9AE}" pid="3" name="MediaServiceImageTags">
    <vt:lpwstr/>
  </property>
  <property fmtid="{D5CDD505-2E9C-101B-9397-08002B2CF9AE}" pid="4" name="_ExtendedDescription">
    <vt:lpwstr/>
  </property>
</Properties>
</file>